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1B00A3F9" w:rsidR="007B7FEC" w:rsidRPr="00093294" w:rsidRDefault="00DB0ABB" w:rsidP="007B7FEC">
      <w:pPr>
        <w:pStyle w:val="Documentnumber"/>
      </w:pPr>
      <w:r>
        <w:t>L</w:t>
      </w:r>
      <w:r w:rsidR="006F4E8F">
        <w:t>2.2.7</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0FF1F970" w14:textId="77777777" w:rsidR="007577D7" w:rsidRDefault="007577D7" w:rsidP="007577D7"/>
    <w:p w14:paraId="2ADC2C90" w14:textId="44070F8F" w:rsidR="00913B44" w:rsidRPr="00093294" w:rsidRDefault="00DB0ABB" w:rsidP="00380F03">
      <w:pPr>
        <w:pStyle w:val="Documentname"/>
      </w:pPr>
      <w:r>
        <w:t>Level 2</w:t>
      </w:r>
      <w:r w:rsidR="00380F03">
        <w:t xml:space="preserve"> </w:t>
      </w:r>
      <w:r w:rsidR="006F4E8F">
        <w:t>–</w:t>
      </w:r>
      <w:r w:rsidR="00380F03">
        <w:t xml:space="preserve"> </w:t>
      </w:r>
      <w:r w:rsidR="006F4E8F">
        <w:t>Ligh</w:t>
      </w:r>
      <w:r w:rsidR="004075F4">
        <w:t>t</w:t>
      </w:r>
      <w:r w:rsidR="006F4E8F">
        <w:t>ning Protection</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Default="00913B44" w:rsidP="00D74AE1"/>
    <w:p w14:paraId="12E2BB32" w14:textId="77777777" w:rsidR="007577D7" w:rsidRDefault="007577D7" w:rsidP="00D74AE1"/>
    <w:p w14:paraId="1F342031" w14:textId="77777777" w:rsidR="007577D7" w:rsidRDefault="007577D7" w:rsidP="00D74AE1"/>
    <w:p w14:paraId="2DC3C607" w14:textId="77777777" w:rsidR="007577D7" w:rsidRPr="00093294" w:rsidRDefault="007577D7" w:rsidP="00D74AE1"/>
    <w:p w14:paraId="171E9DC9" w14:textId="77777777" w:rsidR="005C71FF" w:rsidRPr="00093294" w:rsidRDefault="005C71FF" w:rsidP="00D74AE1"/>
    <w:p w14:paraId="0C97DBF3" w14:textId="77777777" w:rsidR="00883AE3" w:rsidRDefault="00883AE3" w:rsidP="00D74AE1"/>
    <w:p w14:paraId="56164E74" w14:textId="77777777" w:rsidR="0011554E" w:rsidRDefault="0011554E" w:rsidP="00D74AE1"/>
    <w:p w14:paraId="30CC8C83" w14:textId="77777777" w:rsidR="0011554E" w:rsidRDefault="0011554E" w:rsidP="00D74AE1"/>
    <w:p w14:paraId="3237454C" w14:textId="77777777" w:rsidR="0011554E" w:rsidRPr="00093294" w:rsidRDefault="0011554E" w:rsidP="00D74AE1"/>
    <w:p w14:paraId="38DDA809" w14:textId="1F068AD7" w:rsidR="00913B44" w:rsidRPr="00093294" w:rsidRDefault="00913B44" w:rsidP="00913B44">
      <w:pPr>
        <w:pStyle w:val="Editionnumber"/>
      </w:pPr>
      <w:r w:rsidRPr="00093294">
        <w:t xml:space="preserve">Edition </w:t>
      </w:r>
      <w:ins w:id="0" w:author="Seamus Doyle" w:date="2017-03-04T18:16:00Z">
        <w:r w:rsidR="005853FD">
          <w:t>2</w:t>
        </w:r>
      </w:ins>
      <w:del w:id="1" w:author="Seamus Doyle" w:date="2017-03-04T18:16:00Z">
        <w:r w:rsidR="00C67E3E" w:rsidRPr="00C67E3E" w:rsidDel="005853FD">
          <w:delText>1</w:delText>
        </w:r>
      </w:del>
      <w:r w:rsidRPr="00C67E3E">
        <w:t>.</w:t>
      </w:r>
      <w:r w:rsidR="00C67E3E">
        <w:t>0</w:t>
      </w:r>
    </w:p>
    <w:p w14:paraId="2A8421EF" w14:textId="370FB15F" w:rsidR="00913B44" w:rsidRPr="00093294" w:rsidRDefault="006F4E8F" w:rsidP="005C71FF">
      <w:pPr>
        <w:pStyle w:val="Documentdate"/>
      </w:pPr>
      <w:del w:id="2" w:author="Seamus Doyle" w:date="2017-03-04T18:16:00Z">
        <w:r w:rsidDel="005853FD">
          <w:lastRenderedPageBreak/>
          <w:delText xml:space="preserve">December </w:delText>
        </w:r>
      </w:del>
      <w:ins w:id="3" w:author="Seamus Doyle" w:date="2017-03-04T18:16:00Z">
        <w:r w:rsidR="005853FD">
          <w:t xml:space="preserve">June </w:t>
        </w:r>
      </w:ins>
      <w:r>
        <w:t>201</w:t>
      </w:r>
      <w:ins w:id="4" w:author="Seamus Doyle" w:date="2017-03-04T18:16:00Z">
        <w:r w:rsidR="005853FD">
          <w:t>7</w:t>
        </w:r>
      </w:ins>
      <w:del w:id="5" w:author="Seamus Doyle" w:date="2017-03-04T18:16:00Z">
        <w:r w:rsidDel="005853FD">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69459E9A" w:rsidR="00380F03" w:rsidRPr="00093294" w:rsidRDefault="00C107DB" w:rsidP="00C107DB">
            <w:pPr>
              <w:pStyle w:val="Tabletext"/>
            </w:pPr>
            <w:ins w:id="7" w:author="Adam Hay" w:date="2017-03-28T22:02:00Z">
              <w:r>
                <w:t>June</w:t>
              </w:r>
              <w:r w:rsidR="001C613E">
                <w:t xml:space="preserve"> 2017</w:t>
              </w:r>
            </w:ins>
          </w:p>
        </w:tc>
        <w:tc>
          <w:tcPr>
            <w:tcW w:w="3576" w:type="dxa"/>
            <w:vAlign w:val="center"/>
          </w:tcPr>
          <w:p w14:paraId="33E1F4F7" w14:textId="54F2540C" w:rsidR="00380F03" w:rsidRPr="00093294" w:rsidRDefault="001C613E" w:rsidP="00914E26">
            <w:pPr>
              <w:pStyle w:val="Tabletext"/>
            </w:pPr>
            <w:ins w:id="8" w:author="Adam Hay" w:date="2017-03-28T22:02:00Z">
              <w:r>
                <w:t>Entire document</w:t>
              </w:r>
            </w:ins>
          </w:p>
        </w:tc>
        <w:tc>
          <w:tcPr>
            <w:tcW w:w="5001" w:type="dxa"/>
            <w:vAlign w:val="center"/>
          </w:tcPr>
          <w:p w14:paraId="5D2B5C4D" w14:textId="77777777" w:rsidR="00380F03" w:rsidRDefault="001C613E" w:rsidP="00914E26">
            <w:pPr>
              <w:pStyle w:val="Tabletext"/>
              <w:rPr>
                <w:ins w:id="9" w:author="Adam Hay" w:date="2017-03-28T22:03:00Z"/>
              </w:rPr>
            </w:pPr>
            <w:ins w:id="10" w:author="Adam Hay" w:date="2017-03-28T22:02:00Z">
              <w:r>
                <w:t>Scheduled review by ENG Committee</w:t>
              </w:r>
            </w:ins>
          </w:p>
          <w:p w14:paraId="702F9AC1" w14:textId="77777777" w:rsidR="001C613E" w:rsidRDefault="001C613E" w:rsidP="00914E26">
            <w:pPr>
              <w:pStyle w:val="Tabletext"/>
              <w:rPr>
                <w:ins w:id="11" w:author="Adam Hay" w:date="2017-03-29T23:21:00Z"/>
              </w:rPr>
            </w:pPr>
            <w:ins w:id="12" w:author="Adam Hay" w:date="2017-03-28T22:03:00Z">
              <w:r>
                <w:t>Section 5 – Page 7 – Inclusion of some additional text.</w:t>
              </w:r>
            </w:ins>
          </w:p>
          <w:p w14:paraId="6108FCA4" w14:textId="77777777" w:rsidR="0000288A" w:rsidRDefault="0000288A" w:rsidP="00914E26">
            <w:pPr>
              <w:pStyle w:val="Tabletext"/>
              <w:rPr>
                <w:ins w:id="13" w:author="Adam Hay" w:date="2017-03-29T23:22:00Z"/>
              </w:rPr>
            </w:pPr>
            <w:ins w:id="14" w:author="Adam Hay" w:date="2017-03-29T23:21:00Z">
              <w:r>
                <w:t xml:space="preserve">Section 2.2 &amp; 2.3.1 </w:t>
              </w:r>
            </w:ins>
            <w:ins w:id="15" w:author="Adam Hay" w:date="2017-03-29T23:22:00Z">
              <w:r>
                <w:t>–</w:t>
              </w:r>
            </w:ins>
            <w:ins w:id="16" w:author="Adam Hay" w:date="2017-03-29T23:21:00Z">
              <w:r>
                <w:t xml:space="preserve"> Page </w:t>
              </w:r>
            </w:ins>
            <w:ins w:id="17" w:author="Adam Hay" w:date="2017-03-29T23:22:00Z">
              <w:r>
                <w:t>8 – Minor corrections</w:t>
              </w:r>
            </w:ins>
          </w:p>
          <w:p w14:paraId="7E7F719B" w14:textId="6097BB44" w:rsidR="0000288A" w:rsidRPr="00093294" w:rsidRDefault="0000288A" w:rsidP="00914E26">
            <w:pPr>
              <w:pStyle w:val="Tabletext"/>
            </w:pPr>
            <w:ins w:id="18" w:author="Adam Hay" w:date="2017-03-29T23:22:00Z">
              <w:r>
                <w:t>Section 5.3.3 – Page 10 – Minor addition.</w:t>
              </w:r>
            </w:ins>
          </w:p>
        </w:tc>
      </w:tr>
      <w:tr w:rsidR="00380F03" w:rsidRPr="00093294" w14:paraId="74473030" w14:textId="77777777" w:rsidTr="005E4659">
        <w:trPr>
          <w:trHeight w:val="851"/>
        </w:trPr>
        <w:tc>
          <w:tcPr>
            <w:tcW w:w="1908" w:type="dxa"/>
            <w:vAlign w:val="center"/>
          </w:tcPr>
          <w:p w14:paraId="0FF1F7E0" w14:textId="30D110B9"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29EF4329" w14:textId="77777777" w:rsidR="002F0792"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2F0792" w:rsidRPr="00526736">
        <w:t>PART 1</w:t>
      </w:r>
      <w:r w:rsidR="002F0792">
        <w:t xml:space="preserve"> - </w:t>
      </w:r>
      <w:r w:rsidR="002F0792" w:rsidRPr="00526736">
        <w:t>COURSE OVERVIEW</w:t>
      </w:r>
      <w:r w:rsidR="002F0792">
        <w:tab/>
      </w:r>
      <w:r w:rsidR="002F0792">
        <w:fldChar w:fldCharType="begin"/>
      </w:r>
      <w:r w:rsidR="002F0792">
        <w:instrText xml:space="preserve"> PAGEREF _Toc471297658 \h </w:instrText>
      </w:r>
      <w:r w:rsidR="002F0792">
        <w:fldChar w:fldCharType="separate"/>
      </w:r>
      <w:r w:rsidR="002F0792">
        <w:t>6</w:t>
      </w:r>
      <w:r w:rsidR="002F0792">
        <w:fldChar w:fldCharType="end"/>
      </w:r>
    </w:p>
    <w:p w14:paraId="5AF04A1E" w14:textId="77777777" w:rsidR="002F0792" w:rsidRDefault="002F0792">
      <w:pPr>
        <w:pStyle w:val="TOC1"/>
        <w:rPr>
          <w:rFonts w:eastAsiaTheme="minorEastAsia"/>
          <w:b w:val="0"/>
          <w:color w:val="auto"/>
          <w:sz w:val="24"/>
          <w:szCs w:val="24"/>
          <w:lang w:eastAsia="en-GB"/>
        </w:rPr>
      </w:pPr>
      <w:r w:rsidRPr="00526736">
        <w:t>1.</w:t>
      </w:r>
      <w:r>
        <w:rPr>
          <w:rFonts w:eastAsiaTheme="minorEastAsia"/>
          <w:b w:val="0"/>
          <w:color w:val="auto"/>
          <w:sz w:val="24"/>
          <w:szCs w:val="24"/>
          <w:lang w:eastAsia="en-GB"/>
        </w:rPr>
        <w:tab/>
      </w:r>
      <w:r>
        <w:t>SCOPE</w:t>
      </w:r>
      <w:r>
        <w:tab/>
      </w:r>
      <w:r>
        <w:fldChar w:fldCharType="begin"/>
      </w:r>
      <w:r>
        <w:instrText xml:space="preserve"> PAGEREF _Toc471297659 \h </w:instrText>
      </w:r>
      <w:r>
        <w:fldChar w:fldCharType="separate"/>
      </w:r>
      <w:r>
        <w:t>6</w:t>
      </w:r>
      <w:r>
        <w:fldChar w:fldCharType="end"/>
      </w:r>
    </w:p>
    <w:p w14:paraId="4F585303" w14:textId="77777777" w:rsidR="002F0792" w:rsidRDefault="002F0792">
      <w:pPr>
        <w:pStyle w:val="TOC1"/>
        <w:rPr>
          <w:rFonts w:eastAsiaTheme="minorEastAsia"/>
          <w:b w:val="0"/>
          <w:color w:val="auto"/>
          <w:sz w:val="24"/>
          <w:szCs w:val="24"/>
          <w:lang w:eastAsia="en-GB"/>
        </w:rPr>
      </w:pPr>
      <w:r w:rsidRPr="00526736">
        <w:t>2.</w:t>
      </w:r>
      <w:r>
        <w:rPr>
          <w:rFonts w:eastAsiaTheme="minorEastAsia"/>
          <w:b w:val="0"/>
          <w:color w:val="auto"/>
          <w:sz w:val="24"/>
          <w:szCs w:val="24"/>
          <w:lang w:eastAsia="en-GB"/>
        </w:rPr>
        <w:tab/>
      </w:r>
      <w:r w:rsidRPr="00526736">
        <w:t>OBJECTIVE</w:t>
      </w:r>
      <w:r>
        <w:tab/>
      </w:r>
      <w:r>
        <w:fldChar w:fldCharType="begin"/>
      </w:r>
      <w:r>
        <w:instrText xml:space="preserve"> PAGEREF _Toc471297660 \h </w:instrText>
      </w:r>
      <w:r>
        <w:fldChar w:fldCharType="separate"/>
      </w:r>
      <w:r>
        <w:t>6</w:t>
      </w:r>
      <w:r>
        <w:fldChar w:fldCharType="end"/>
      </w:r>
    </w:p>
    <w:p w14:paraId="0A758C6F" w14:textId="77777777" w:rsidR="002F0792" w:rsidRDefault="002F0792">
      <w:pPr>
        <w:pStyle w:val="TOC1"/>
        <w:rPr>
          <w:rFonts w:eastAsiaTheme="minorEastAsia"/>
          <w:b w:val="0"/>
          <w:color w:val="auto"/>
          <w:sz w:val="24"/>
          <w:szCs w:val="24"/>
          <w:lang w:eastAsia="en-GB"/>
        </w:rPr>
      </w:pPr>
      <w:r w:rsidRPr="00526736">
        <w:t>3.</w:t>
      </w:r>
      <w:r>
        <w:rPr>
          <w:rFonts w:eastAsiaTheme="minorEastAsia"/>
          <w:b w:val="0"/>
          <w:color w:val="auto"/>
          <w:sz w:val="24"/>
          <w:szCs w:val="24"/>
          <w:lang w:eastAsia="en-GB"/>
        </w:rPr>
        <w:tab/>
      </w:r>
      <w:r>
        <w:t>COURSE OUTLINE</w:t>
      </w:r>
      <w:r>
        <w:tab/>
      </w:r>
      <w:r>
        <w:fldChar w:fldCharType="begin"/>
      </w:r>
      <w:r>
        <w:instrText xml:space="preserve"> PAGEREF _Toc471297661 \h </w:instrText>
      </w:r>
      <w:r>
        <w:fldChar w:fldCharType="separate"/>
      </w:r>
      <w:r>
        <w:t>6</w:t>
      </w:r>
      <w:r>
        <w:fldChar w:fldCharType="end"/>
      </w:r>
    </w:p>
    <w:p w14:paraId="5A9938D8" w14:textId="77777777" w:rsidR="002F0792" w:rsidRDefault="002F0792">
      <w:pPr>
        <w:pStyle w:val="TOC1"/>
        <w:rPr>
          <w:rFonts w:eastAsiaTheme="minorEastAsia"/>
          <w:b w:val="0"/>
          <w:color w:val="auto"/>
          <w:sz w:val="24"/>
          <w:szCs w:val="24"/>
          <w:lang w:eastAsia="en-GB"/>
        </w:rPr>
      </w:pPr>
      <w:r w:rsidRPr="00526736">
        <w:t>4.</w:t>
      </w:r>
      <w:r>
        <w:rPr>
          <w:rFonts w:eastAsiaTheme="minorEastAsia"/>
          <w:b w:val="0"/>
          <w:color w:val="auto"/>
          <w:sz w:val="24"/>
          <w:szCs w:val="24"/>
          <w:lang w:eastAsia="en-GB"/>
        </w:rPr>
        <w:tab/>
      </w:r>
      <w:r>
        <w:t>TEACHING MODULES</w:t>
      </w:r>
      <w:r>
        <w:tab/>
      </w:r>
      <w:r>
        <w:fldChar w:fldCharType="begin"/>
      </w:r>
      <w:r>
        <w:instrText xml:space="preserve"> PAGEREF _Toc471297662 \h </w:instrText>
      </w:r>
      <w:r>
        <w:fldChar w:fldCharType="separate"/>
      </w:r>
      <w:r>
        <w:t>6</w:t>
      </w:r>
      <w:r>
        <w:fldChar w:fldCharType="end"/>
      </w:r>
    </w:p>
    <w:p w14:paraId="43268AFD" w14:textId="77777777" w:rsidR="002F0792" w:rsidRDefault="002F0792">
      <w:pPr>
        <w:pStyle w:val="TOC1"/>
        <w:rPr>
          <w:rFonts w:eastAsiaTheme="minorEastAsia"/>
          <w:b w:val="0"/>
          <w:color w:val="auto"/>
          <w:sz w:val="24"/>
          <w:szCs w:val="24"/>
          <w:lang w:eastAsia="en-GB"/>
        </w:rPr>
      </w:pPr>
      <w:r w:rsidRPr="00526736">
        <w:t>5.</w:t>
      </w:r>
      <w:r>
        <w:rPr>
          <w:rFonts w:eastAsiaTheme="minorEastAsia"/>
          <w:b w:val="0"/>
          <w:color w:val="auto"/>
          <w:sz w:val="24"/>
          <w:szCs w:val="24"/>
          <w:lang w:eastAsia="en-GB"/>
        </w:rPr>
        <w:tab/>
      </w:r>
      <w:r>
        <w:t>SPECIFIC COURSE RELATED TEACHING AIDS</w:t>
      </w:r>
      <w:r>
        <w:tab/>
      </w:r>
      <w:r>
        <w:fldChar w:fldCharType="begin"/>
      </w:r>
      <w:r>
        <w:instrText xml:space="preserve"> PAGEREF _Toc471297663 \h </w:instrText>
      </w:r>
      <w:r>
        <w:fldChar w:fldCharType="separate"/>
      </w:r>
      <w:r>
        <w:t>7</w:t>
      </w:r>
      <w:r>
        <w:fldChar w:fldCharType="end"/>
      </w:r>
    </w:p>
    <w:p w14:paraId="38AEE18E" w14:textId="77777777" w:rsidR="002F0792" w:rsidRDefault="002F0792">
      <w:pPr>
        <w:pStyle w:val="TOC1"/>
        <w:rPr>
          <w:rFonts w:eastAsiaTheme="minorEastAsia"/>
          <w:b w:val="0"/>
          <w:color w:val="auto"/>
          <w:sz w:val="24"/>
          <w:szCs w:val="24"/>
          <w:lang w:eastAsia="en-GB"/>
        </w:rPr>
      </w:pPr>
      <w:r w:rsidRPr="00526736">
        <w:t>6.</w:t>
      </w:r>
      <w:r>
        <w:rPr>
          <w:rFonts w:eastAsiaTheme="minorEastAsia"/>
          <w:b w:val="0"/>
          <w:color w:val="auto"/>
          <w:sz w:val="24"/>
          <w:szCs w:val="24"/>
          <w:lang w:eastAsia="en-GB"/>
        </w:rPr>
        <w:tab/>
      </w:r>
      <w:r>
        <w:t>ACRONYMS</w:t>
      </w:r>
      <w:r>
        <w:tab/>
      </w:r>
      <w:r>
        <w:fldChar w:fldCharType="begin"/>
      </w:r>
      <w:r>
        <w:instrText xml:space="preserve"> PAGEREF _Toc471297664 \h </w:instrText>
      </w:r>
      <w:r>
        <w:fldChar w:fldCharType="separate"/>
      </w:r>
      <w:r>
        <w:t>7</w:t>
      </w:r>
      <w:r>
        <w:fldChar w:fldCharType="end"/>
      </w:r>
    </w:p>
    <w:p w14:paraId="280FCFAA" w14:textId="77777777" w:rsidR="002F0792" w:rsidRDefault="002F0792">
      <w:pPr>
        <w:pStyle w:val="TOC1"/>
        <w:rPr>
          <w:rFonts w:eastAsiaTheme="minorEastAsia"/>
          <w:b w:val="0"/>
          <w:color w:val="auto"/>
          <w:sz w:val="24"/>
          <w:szCs w:val="24"/>
          <w:lang w:eastAsia="en-GB"/>
        </w:rPr>
      </w:pPr>
      <w:r w:rsidRPr="00526736">
        <w:t>7.</w:t>
      </w:r>
      <w:r>
        <w:rPr>
          <w:rFonts w:eastAsiaTheme="minorEastAsia"/>
          <w:b w:val="0"/>
          <w:color w:val="auto"/>
          <w:sz w:val="24"/>
          <w:szCs w:val="24"/>
          <w:lang w:eastAsia="en-GB"/>
        </w:rPr>
        <w:tab/>
      </w:r>
      <w:r w:rsidRPr="00526736">
        <w:t>DEFINITIONS</w:t>
      </w:r>
      <w:r>
        <w:tab/>
      </w:r>
      <w:r>
        <w:fldChar w:fldCharType="begin"/>
      </w:r>
      <w:r>
        <w:instrText xml:space="preserve"> PAGEREF _Toc471297665 \h </w:instrText>
      </w:r>
      <w:r>
        <w:fldChar w:fldCharType="separate"/>
      </w:r>
      <w:r>
        <w:t>7</w:t>
      </w:r>
      <w:r>
        <w:fldChar w:fldCharType="end"/>
      </w:r>
    </w:p>
    <w:p w14:paraId="019E86C0" w14:textId="77777777" w:rsidR="002F0792" w:rsidRDefault="002F0792">
      <w:pPr>
        <w:pStyle w:val="TOC1"/>
        <w:rPr>
          <w:rFonts w:eastAsiaTheme="minorEastAsia"/>
          <w:b w:val="0"/>
          <w:color w:val="auto"/>
          <w:sz w:val="24"/>
          <w:szCs w:val="24"/>
          <w:lang w:eastAsia="en-GB"/>
        </w:rPr>
      </w:pPr>
      <w:r w:rsidRPr="00526736">
        <w:t>8.</w:t>
      </w:r>
      <w:r>
        <w:rPr>
          <w:rFonts w:eastAsiaTheme="minorEastAsia"/>
          <w:b w:val="0"/>
          <w:color w:val="auto"/>
          <w:sz w:val="24"/>
          <w:szCs w:val="24"/>
          <w:lang w:eastAsia="en-GB"/>
        </w:rPr>
        <w:tab/>
      </w:r>
      <w:r>
        <w:t>REFERENCES</w:t>
      </w:r>
      <w:r>
        <w:tab/>
      </w:r>
      <w:r>
        <w:fldChar w:fldCharType="begin"/>
      </w:r>
      <w:r>
        <w:instrText xml:space="preserve"> PAGEREF _Toc471297666 \h </w:instrText>
      </w:r>
      <w:r>
        <w:fldChar w:fldCharType="separate"/>
      </w:r>
      <w:r>
        <w:t>7</w:t>
      </w:r>
      <w:r>
        <w:fldChar w:fldCharType="end"/>
      </w:r>
    </w:p>
    <w:p w14:paraId="39A42CFF" w14:textId="77777777" w:rsidR="002F0792" w:rsidRDefault="002F0792">
      <w:pPr>
        <w:pStyle w:val="TOC1"/>
        <w:rPr>
          <w:rFonts w:eastAsiaTheme="minorEastAsia"/>
          <w:b w:val="0"/>
          <w:color w:val="auto"/>
          <w:sz w:val="24"/>
          <w:szCs w:val="24"/>
          <w:lang w:eastAsia="en-GB"/>
        </w:rPr>
      </w:pPr>
      <w:r w:rsidRPr="00526736">
        <w:t>PART 2</w:t>
      </w:r>
      <w:r>
        <w:t xml:space="preserve"> – TEACHING MODULES</w:t>
      </w:r>
      <w:r>
        <w:tab/>
      </w:r>
      <w:r>
        <w:fldChar w:fldCharType="begin"/>
      </w:r>
      <w:r>
        <w:instrText xml:space="preserve"> PAGEREF _Toc471297667 \h </w:instrText>
      </w:r>
      <w:r>
        <w:fldChar w:fldCharType="separate"/>
      </w:r>
      <w:r>
        <w:t>8</w:t>
      </w:r>
      <w:r>
        <w:fldChar w:fldCharType="end"/>
      </w:r>
    </w:p>
    <w:p w14:paraId="6A5F03C8" w14:textId="77777777" w:rsidR="002F0792" w:rsidRDefault="002F0792">
      <w:pPr>
        <w:pStyle w:val="TOC1"/>
        <w:rPr>
          <w:rFonts w:eastAsiaTheme="minorEastAsia"/>
          <w:b w:val="0"/>
          <w:color w:val="auto"/>
          <w:sz w:val="24"/>
          <w:szCs w:val="24"/>
          <w:lang w:eastAsia="en-GB"/>
        </w:rPr>
      </w:pPr>
      <w:r w:rsidRPr="00526736">
        <w:t>1.</w:t>
      </w:r>
      <w:r>
        <w:rPr>
          <w:rFonts w:eastAsiaTheme="minorEastAsia"/>
          <w:b w:val="0"/>
          <w:color w:val="auto"/>
          <w:sz w:val="24"/>
          <w:szCs w:val="24"/>
          <w:lang w:eastAsia="en-GB"/>
        </w:rPr>
        <w:tab/>
      </w:r>
      <w:r>
        <w:t xml:space="preserve">MODULE 1 – </w:t>
      </w:r>
      <w:r w:rsidRPr="00526736">
        <w:t>INTRODUCTION TO LIGHTNING PROTECTION</w:t>
      </w:r>
      <w:r>
        <w:tab/>
      </w:r>
      <w:r>
        <w:fldChar w:fldCharType="begin"/>
      </w:r>
      <w:r>
        <w:instrText xml:space="preserve"> PAGEREF _Toc471297668 \h </w:instrText>
      </w:r>
      <w:r>
        <w:fldChar w:fldCharType="separate"/>
      </w:r>
      <w:r>
        <w:t>8</w:t>
      </w:r>
      <w:r>
        <w:fldChar w:fldCharType="end"/>
      </w:r>
    </w:p>
    <w:p w14:paraId="5A211075" w14:textId="77777777" w:rsidR="002F0792" w:rsidRDefault="002F0792">
      <w:pPr>
        <w:pStyle w:val="TOC2"/>
        <w:rPr>
          <w:rFonts w:eastAsiaTheme="minorEastAsia"/>
          <w:color w:val="auto"/>
          <w:sz w:val="24"/>
          <w:szCs w:val="24"/>
          <w:lang w:eastAsia="en-GB"/>
        </w:rPr>
      </w:pPr>
      <w:r w:rsidRPr="00526736">
        <w:t>1.1.</w:t>
      </w:r>
      <w:r>
        <w:rPr>
          <w:rFonts w:eastAsiaTheme="minorEastAsia"/>
          <w:color w:val="auto"/>
          <w:sz w:val="24"/>
          <w:szCs w:val="24"/>
          <w:lang w:eastAsia="en-GB"/>
        </w:rPr>
        <w:tab/>
      </w:r>
      <w:r>
        <w:t>Scope</w:t>
      </w:r>
      <w:r>
        <w:tab/>
      </w:r>
      <w:r>
        <w:fldChar w:fldCharType="begin"/>
      </w:r>
      <w:r>
        <w:instrText xml:space="preserve"> PAGEREF _Toc471297669 \h </w:instrText>
      </w:r>
      <w:r>
        <w:fldChar w:fldCharType="separate"/>
      </w:r>
      <w:r>
        <w:t>8</w:t>
      </w:r>
      <w:r>
        <w:fldChar w:fldCharType="end"/>
      </w:r>
    </w:p>
    <w:p w14:paraId="41813B8F" w14:textId="77777777" w:rsidR="002F0792" w:rsidRDefault="002F0792">
      <w:pPr>
        <w:pStyle w:val="TOC2"/>
        <w:rPr>
          <w:rFonts w:eastAsiaTheme="minorEastAsia"/>
          <w:color w:val="auto"/>
          <w:sz w:val="24"/>
          <w:szCs w:val="24"/>
          <w:lang w:eastAsia="en-GB"/>
        </w:rPr>
      </w:pPr>
      <w:r w:rsidRPr="00526736">
        <w:t>1.2.</w:t>
      </w:r>
      <w:r>
        <w:rPr>
          <w:rFonts w:eastAsiaTheme="minorEastAsia"/>
          <w:color w:val="auto"/>
          <w:sz w:val="24"/>
          <w:szCs w:val="24"/>
          <w:lang w:eastAsia="en-GB"/>
        </w:rPr>
        <w:tab/>
      </w:r>
      <w:r>
        <w:t>Learning Objective</w:t>
      </w:r>
      <w:r>
        <w:tab/>
      </w:r>
      <w:r>
        <w:fldChar w:fldCharType="begin"/>
      </w:r>
      <w:r>
        <w:instrText xml:space="preserve"> PAGEREF _Toc471297670 \h </w:instrText>
      </w:r>
      <w:r>
        <w:fldChar w:fldCharType="separate"/>
      </w:r>
      <w:r>
        <w:t>8</w:t>
      </w:r>
      <w:r>
        <w:fldChar w:fldCharType="end"/>
      </w:r>
    </w:p>
    <w:p w14:paraId="15D6BBBD" w14:textId="77777777" w:rsidR="002F0792" w:rsidRDefault="002F0792">
      <w:pPr>
        <w:pStyle w:val="TOC2"/>
        <w:rPr>
          <w:rFonts w:eastAsiaTheme="minorEastAsia"/>
          <w:color w:val="auto"/>
          <w:sz w:val="24"/>
          <w:szCs w:val="24"/>
          <w:lang w:eastAsia="en-GB"/>
        </w:rPr>
      </w:pPr>
      <w:r w:rsidRPr="00526736">
        <w:t>1.3.</w:t>
      </w:r>
      <w:r>
        <w:rPr>
          <w:rFonts w:eastAsiaTheme="minorEastAsia"/>
          <w:color w:val="auto"/>
          <w:sz w:val="24"/>
          <w:szCs w:val="24"/>
          <w:lang w:eastAsia="en-GB"/>
        </w:rPr>
        <w:tab/>
      </w:r>
      <w:r>
        <w:t>Syllabus</w:t>
      </w:r>
      <w:r>
        <w:tab/>
      </w:r>
      <w:r>
        <w:fldChar w:fldCharType="begin"/>
      </w:r>
      <w:r>
        <w:instrText xml:space="preserve"> PAGEREF _Toc471297671 \h </w:instrText>
      </w:r>
      <w:r>
        <w:fldChar w:fldCharType="separate"/>
      </w:r>
      <w:r>
        <w:t>8</w:t>
      </w:r>
      <w:r>
        <w:fldChar w:fldCharType="end"/>
      </w:r>
    </w:p>
    <w:p w14:paraId="69ECEC84"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1.3.1.</w:t>
      </w:r>
      <w:r>
        <w:rPr>
          <w:rFonts w:eastAsiaTheme="minorEastAsia"/>
          <w:noProof/>
          <w:sz w:val="24"/>
          <w:szCs w:val="24"/>
          <w:lang w:eastAsia="en-GB"/>
        </w:rPr>
        <w:tab/>
      </w:r>
      <w:r>
        <w:rPr>
          <w:noProof/>
        </w:rPr>
        <w:t>Lesson 1 – The Nature of Lightning and the Effects of Location</w:t>
      </w:r>
      <w:r>
        <w:rPr>
          <w:noProof/>
        </w:rPr>
        <w:tab/>
      </w:r>
      <w:r>
        <w:rPr>
          <w:noProof/>
        </w:rPr>
        <w:fldChar w:fldCharType="begin"/>
      </w:r>
      <w:r>
        <w:rPr>
          <w:noProof/>
        </w:rPr>
        <w:instrText xml:space="preserve"> PAGEREF _Toc471297672 \h </w:instrText>
      </w:r>
      <w:r>
        <w:rPr>
          <w:noProof/>
        </w:rPr>
      </w:r>
      <w:r>
        <w:rPr>
          <w:noProof/>
        </w:rPr>
        <w:fldChar w:fldCharType="separate"/>
      </w:r>
      <w:r>
        <w:rPr>
          <w:noProof/>
        </w:rPr>
        <w:t>8</w:t>
      </w:r>
      <w:r>
        <w:rPr>
          <w:noProof/>
        </w:rPr>
        <w:fldChar w:fldCharType="end"/>
      </w:r>
    </w:p>
    <w:p w14:paraId="413A8042"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1.3.2.</w:t>
      </w:r>
      <w:r>
        <w:rPr>
          <w:rFonts w:eastAsiaTheme="minorEastAsia"/>
          <w:noProof/>
          <w:sz w:val="24"/>
          <w:szCs w:val="24"/>
          <w:lang w:eastAsia="en-GB"/>
        </w:rPr>
        <w:tab/>
      </w:r>
      <w:r>
        <w:rPr>
          <w:noProof/>
        </w:rPr>
        <w:t>Lesson 2 – Impact of a strike and how this can be managed</w:t>
      </w:r>
      <w:r>
        <w:rPr>
          <w:noProof/>
        </w:rPr>
        <w:tab/>
      </w:r>
      <w:r>
        <w:rPr>
          <w:noProof/>
        </w:rPr>
        <w:fldChar w:fldCharType="begin"/>
      </w:r>
      <w:r>
        <w:rPr>
          <w:noProof/>
        </w:rPr>
        <w:instrText xml:space="preserve"> PAGEREF _Toc471297673 \h </w:instrText>
      </w:r>
      <w:r>
        <w:rPr>
          <w:noProof/>
        </w:rPr>
      </w:r>
      <w:r>
        <w:rPr>
          <w:noProof/>
        </w:rPr>
        <w:fldChar w:fldCharType="separate"/>
      </w:r>
      <w:r>
        <w:rPr>
          <w:noProof/>
        </w:rPr>
        <w:t>8</w:t>
      </w:r>
      <w:r>
        <w:rPr>
          <w:noProof/>
        </w:rPr>
        <w:fldChar w:fldCharType="end"/>
      </w:r>
    </w:p>
    <w:p w14:paraId="7C574AED" w14:textId="77777777" w:rsidR="002F0792" w:rsidRDefault="002F0792">
      <w:pPr>
        <w:pStyle w:val="TOC1"/>
        <w:rPr>
          <w:rFonts w:eastAsiaTheme="minorEastAsia"/>
          <w:b w:val="0"/>
          <w:color w:val="auto"/>
          <w:sz w:val="24"/>
          <w:szCs w:val="24"/>
          <w:lang w:eastAsia="en-GB"/>
        </w:rPr>
      </w:pPr>
      <w:r w:rsidRPr="00526736">
        <w:t>2.</w:t>
      </w:r>
      <w:r>
        <w:rPr>
          <w:rFonts w:eastAsiaTheme="minorEastAsia"/>
          <w:b w:val="0"/>
          <w:color w:val="auto"/>
          <w:sz w:val="24"/>
          <w:szCs w:val="24"/>
          <w:lang w:eastAsia="en-GB"/>
        </w:rPr>
        <w:tab/>
      </w:r>
      <w:r>
        <w:t xml:space="preserve">MODULE 2 – </w:t>
      </w:r>
      <w:r w:rsidRPr="00526736">
        <w:t>RISK ASSESSMENT</w:t>
      </w:r>
      <w:r>
        <w:tab/>
      </w:r>
      <w:r>
        <w:fldChar w:fldCharType="begin"/>
      </w:r>
      <w:r>
        <w:instrText xml:space="preserve"> PAGEREF _Toc471297674 \h </w:instrText>
      </w:r>
      <w:r>
        <w:fldChar w:fldCharType="separate"/>
      </w:r>
      <w:r>
        <w:t>8</w:t>
      </w:r>
      <w:r>
        <w:fldChar w:fldCharType="end"/>
      </w:r>
    </w:p>
    <w:p w14:paraId="3BE255F7" w14:textId="77777777" w:rsidR="002F0792" w:rsidRDefault="002F0792">
      <w:pPr>
        <w:pStyle w:val="TOC2"/>
        <w:rPr>
          <w:rFonts w:eastAsiaTheme="minorEastAsia"/>
          <w:color w:val="auto"/>
          <w:sz w:val="24"/>
          <w:szCs w:val="24"/>
          <w:lang w:eastAsia="en-GB"/>
        </w:rPr>
      </w:pPr>
      <w:r w:rsidRPr="00526736">
        <w:t>2.1.</w:t>
      </w:r>
      <w:r>
        <w:rPr>
          <w:rFonts w:eastAsiaTheme="minorEastAsia"/>
          <w:color w:val="auto"/>
          <w:sz w:val="24"/>
          <w:szCs w:val="24"/>
          <w:lang w:eastAsia="en-GB"/>
        </w:rPr>
        <w:tab/>
      </w:r>
      <w:r>
        <w:t>Scope</w:t>
      </w:r>
      <w:r>
        <w:tab/>
      </w:r>
      <w:r>
        <w:fldChar w:fldCharType="begin"/>
      </w:r>
      <w:r>
        <w:instrText xml:space="preserve"> PAGEREF _Toc471297675 \h </w:instrText>
      </w:r>
      <w:r>
        <w:fldChar w:fldCharType="separate"/>
      </w:r>
      <w:r>
        <w:t>8</w:t>
      </w:r>
      <w:r>
        <w:fldChar w:fldCharType="end"/>
      </w:r>
    </w:p>
    <w:p w14:paraId="7508C5E9" w14:textId="77777777" w:rsidR="002F0792" w:rsidRDefault="002F0792">
      <w:pPr>
        <w:pStyle w:val="TOC2"/>
        <w:rPr>
          <w:rFonts w:eastAsiaTheme="minorEastAsia"/>
          <w:color w:val="auto"/>
          <w:sz w:val="24"/>
          <w:szCs w:val="24"/>
          <w:lang w:eastAsia="en-GB"/>
        </w:rPr>
      </w:pPr>
      <w:r w:rsidRPr="00526736">
        <w:t>2.2.</w:t>
      </w:r>
      <w:r>
        <w:rPr>
          <w:rFonts w:eastAsiaTheme="minorEastAsia"/>
          <w:color w:val="auto"/>
          <w:sz w:val="24"/>
          <w:szCs w:val="24"/>
          <w:lang w:eastAsia="en-GB"/>
        </w:rPr>
        <w:tab/>
      </w:r>
      <w:r>
        <w:t>Learning Objective</w:t>
      </w:r>
      <w:r>
        <w:tab/>
      </w:r>
      <w:r>
        <w:fldChar w:fldCharType="begin"/>
      </w:r>
      <w:r>
        <w:instrText xml:space="preserve"> PAGEREF _Toc471297676 \h </w:instrText>
      </w:r>
      <w:r>
        <w:fldChar w:fldCharType="separate"/>
      </w:r>
      <w:r>
        <w:t>8</w:t>
      </w:r>
      <w:r>
        <w:fldChar w:fldCharType="end"/>
      </w:r>
    </w:p>
    <w:p w14:paraId="6C9D6C09" w14:textId="77777777" w:rsidR="002F0792" w:rsidRDefault="002F0792">
      <w:pPr>
        <w:pStyle w:val="TOC2"/>
        <w:rPr>
          <w:rFonts w:eastAsiaTheme="minorEastAsia"/>
          <w:color w:val="auto"/>
          <w:sz w:val="24"/>
          <w:szCs w:val="24"/>
          <w:lang w:eastAsia="en-GB"/>
        </w:rPr>
      </w:pPr>
      <w:r w:rsidRPr="00526736">
        <w:t>2.3.</w:t>
      </w:r>
      <w:r>
        <w:rPr>
          <w:rFonts w:eastAsiaTheme="minorEastAsia"/>
          <w:color w:val="auto"/>
          <w:sz w:val="24"/>
          <w:szCs w:val="24"/>
          <w:lang w:eastAsia="en-GB"/>
        </w:rPr>
        <w:tab/>
      </w:r>
      <w:r>
        <w:t>Syllabus</w:t>
      </w:r>
      <w:r>
        <w:tab/>
      </w:r>
      <w:r>
        <w:fldChar w:fldCharType="begin"/>
      </w:r>
      <w:r>
        <w:instrText xml:space="preserve"> PAGEREF _Toc471297677 \h </w:instrText>
      </w:r>
      <w:r>
        <w:fldChar w:fldCharType="separate"/>
      </w:r>
      <w:r>
        <w:t>8</w:t>
      </w:r>
      <w:r>
        <w:fldChar w:fldCharType="end"/>
      </w:r>
    </w:p>
    <w:p w14:paraId="6E4680CA"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2.3.1.</w:t>
      </w:r>
      <w:r>
        <w:rPr>
          <w:rFonts w:eastAsiaTheme="minorEastAsia"/>
          <w:noProof/>
          <w:sz w:val="24"/>
          <w:szCs w:val="24"/>
          <w:lang w:eastAsia="en-GB"/>
        </w:rPr>
        <w:tab/>
      </w:r>
      <w:r>
        <w:rPr>
          <w:noProof/>
        </w:rPr>
        <w:t>Lesson 1 – Why Risk Assess?</w:t>
      </w:r>
      <w:r>
        <w:rPr>
          <w:noProof/>
        </w:rPr>
        <w:tab/>
      </w:r>
      <w:r>
        <w:rPr>
          <w:noProof/>
        </w:rPr>
        <w:fldChar w:fldCharType="begin"/>
      </w:r>
      <w:r>
        <w:rPr>
          <w:noProof/>
        </w:rPr>
        <w:instrText xml:space="preserve"> PAGEREF _Toc471297678 \h </w:instrText>
      </w:r>
      <w:r>
        <w:rPr>
          <w:noProof/>
        </w:rPr>
      </w:r>
      <w:r>
        <w:rPr>
          <w:noProof/>
        </w:rPr>
        <w:fldChar w:fldCharType="separate"/>
      </w:r>
      <w:r>
        <w:rPr>
          <w:noProof/>
        </w:rPr>
        <w:t>8</w:t>
      </w:r>
      <w:r>
        <w:rPr>
          <w:noProof/>
        </w:rPr>
        <w:fldChar w:fldCharType="end"/>
      </w:r>
    </w:p>
    <w:p w14:paraId="21C7B866" w14:textId="77777777" w:rsidR="002F0792" w:rsidRDefault="002F0792">
      <w:pPr>
        <w:pStyle w:val="TOC1"/>
        <w:rPr>
          <w:rFonts w:eastAsiaTheme="minorEastAsia"/>
          <w:b w:val="0"/>
          <w:color w:val="auto"/>
          <w:sz w:val="24"/>
          <w:szCs w:val="24"/>
          <w:lang w:eastAsia="en-GB"/>
        </w:rPr>
      </w:pPr>
      <w:r w:rsidRPr="00526736">
        <w:t>3.</w:t>
      </w:r>
      <w:r>
        <w:rPr>
          <w:rFonts w:eastAsiaTheme="minorEastAsia"/>
          <w:b w:val="0"/>
          <w:color w:val="auto"/>
          <w:sz w:val="24"/>
          <w:szCs w:val="24"/>
          <w:lang w:eastAsia="en-GB"/>
        </w:rPr>
        <w:tab/>
      </w:r>
      <w:r>
        <w:t xml:space="preserve">MODULE 3 – </w:t>
      </w:r>
      <w:r w:rsidRPr="00526736">
        <w:t>PHYSICAL PROTECTION DESIGN</w:t>
      </w:r>
      <w:r>
        <w:tab/>
      </w:r>
      <w:r>
        <w:fldChar w:fldCharType="begin"/>
      </w:r>
      <w:r>
        <w:instrText xml:space="preserve"> PAGEREF _Toc471297679 \h </w:instrText>
      </w:r>
      <w:r>
        <w:fldChar w:fldCharType="separate"/>
      </w:r>
      <w:r>
        <w:t>9</w:t>
      </w:r>
      <w:r>
        <w:fldChar w:fldCharType="end"/>
      </w:r>
    </w:p>
    <w:p w14:paraId="05F9F401" w14:textId="77777777" w:rsidR="002F0792" w:rsidRDefault="002F0792">
      <w:pPr>
        <w:pStyle w:val="TOC2"/>
        <w:rPr>
          <w:rFonts w:eastAsiaTheme="minorEastAsia"/>
          <w:color w:val="auto"/>
          <w:sz w:val="24"/>
          <w:szCs w:val="24"/>
          <w:lang w:eastAsia="en-GB"/>
        </w:rPr>
      </w:pPr>
      <w:r w:rsidRPr="00526736">
        <w:t>3.1.</w:t>
      </w:r>
      <w:r>
        <w:rPr>
          <w:rFonts w:eastAsiaTheme="minorEastAsia"/>
          <w:color w:val="auto"/>
          <w:sz w:val="24"/>
          <w:szCs w:val="24"/>
          <w:lang w:eastAsia="en-GB"/>
        </w:rPr>
        <w:tab/>
      </w:r>
      <w:r>
        <w:t>Scope</w:t>
      </w:r>
      <w:r>
        <w:tab/>
      </w:r>
      <w:r>
        <w:fldChar w:fldCharType="begin"/>
      </w:r>
      <w:r>
        <w:instrText xml:space="preserve"> PAGEREF _Toc471297680 \h </w:instrText>
      </w:r>
      <w:r>
        <w:fldChar w:fldCharType="separate"/>
      </w:r>
      <w:r>
        <w:t>9</w:t>
      </w:r>
      <w:r>
        <w:fldChar w:fldCharType="end"/>
      </w:r>
    </w:p>
    <w:p w14:paraId="611280C2" w14:textId="77777777" w:rsidR="002F0792" w:rsidRDefault="002F0792">
      <w:pPr>
        <w:pStyle w:val="TOC2"/>
        <w:rPr>
          <w:rFonts w:eastAsiaTheme="minorEastAsia"/>
          <w:color w:val="auto"/>
          <w:sz w:val="24"/>
          <w:szCs w:val="24"/>
          <w:lang w:eastAsia="en-GB"/>
        </w:rPr>
      </w:pPr>
      <w:r w:rsidRPr="00526736">
        <w:t>3.2.</w:t>
      </w:r>
      <w:r>
        <w:rPr>
          <w:rFonts w:eastAsiaTheme="minorEastAsia"/>
          <w:color w:val="auto"/>
          <w:sz w:val="24"/>
          <w:szCs w:val="24"/>
          <w:lang w:eastAsia="en-GB"/>
        </w:rPr>
        <w:tab/>
      </w:r>
      <w:r>
        <w:t>Learning Objective</w:t>
      </w:r>
      <w:r>
        <w:tab/>
      </w:r>
      <w:r>
        <w:fldChar w:fldCharType="begin"/>
      </w:r>
      <w:r>
        <w:instrText xml:space="preserve"> PAGEREF _Toc471297681 \h </w:instrText>
      </w:r>
      <w:r>
        <w:fldChar w:fldCharType="separate"/>
      </w:r>
      <w:r>
        <w:t>9</w:t>
      </w:r>
      <w:r>
        <w:fldChar w:fldCharType="end"/>
      </w:r>
    </w:p>
    <w:p w14:paraId="1DE28DBC" w14:textId="77777777" w:rsidR="002F0792" w:rsidRDefault="002F0792">
      <w:pPr>
        <w:pStyle w:val="TOC2"/>
        <w:rPr>
          <w:rFonts w:eastAsiaTheme="minorEastAsia"/>
          <w:color w:val="auto"/>
          <w:sz w:val="24"/>
          <w:szCs w:val="24"/>
          <w:lang w:eastAsia="en-GB"/>
        </w:rPr>
      </w:pPr>
      <w:r w:rsidRPr="00526736">
        <w:t>3.3.</w:t>
      </w:r>
      <w:r>
        <w:rPr>
          <w:rFonts w:eastAsiaTheme="minorEastAsia"/>
          <w:color w:val="auto"/>
          <w:sz w:val="24"/>
          <w:szCs w:val="24"/>
          <w:lang w:eastAsia="en-GB"/>
        </w:rPr>
        <w:tab/>
      </w:r>
      <w:r>
        <w:t>Syllabus</w:t>
      </w:r>
      <w:r>
        <w:tab/>
      </w:r>
      <w:r>
        <w:fldChar w:fldCharType="begin"/>
      </w:r>
      <w:r>
        <w:instrText xml:space="preserve"> PAGEREF _Toc471297682 \h </w:instrText>
      </w:r>
      <w:r>
        <w:fldChar w:fldCharType="separate"/>
      </w:r>
      <w:r>
        <w:t>9</w:t>
      </w:r>
      <w:r>
        <w:fldChar w:fldCharType="end"/>
      </w:r>
    </w:p>
    <w:p w14:paraId="1764376C"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3.3.1.</w:t>
      </w:r>
      <w:r>
        <w:rPr>
          <w:rFonts w:eastAsiaTheme="minorEastAsia"/>
          <w:noProof/>
          <w:sz w:val="24"/>
          <w:szCs w:val="24"/>
          <w:lang w:eastAsia="en-GB"/>
        </w:rPr>
        <w:tab/>
      </w:r>
      <w:r>
        <w:rPr>
          <w:noProof/>
        </w:rPr>
        <w:t>Lesson 1 – Protection Methods</w:t>
      </w:r>
      <w:r>
        <w:rPr>
          <w:noProof/>
        </w:rPr>
        <w:tab/>
      </w:r>
      <w:r>
        <w:rPr>
          <w:noProof/>
        </w:rPr>
        <w:fldChar w:fldCharType="begin"/>
      </w:r>
      <w:r>
        <w:rPr>
          <w:noProof/>
        </w:rPr>
        <w:instrText xml:space="preserve"> PAGEREF _Toc471297683 \h </w:instrText>
      </w:r>
      <w:r>
        <w:rPr>
          <w:noProof/>
        </w:rPr>
      </w:r>
      <w:r>
        <w:rPr>
          <w:noProof/>
        </w:rPr>
        <w:fldChar w:fldCharType="separate"/>
      </w:r>
      <w:r>
        <w:rPr>
          <w:noProof/>
        </w:rPr>
        <w:t>9</w:t>
      </w:r>
      <w:r>
        <w:rPr>
          <w:noProof/>
        </w:rPr>
        <w:fldChar w:fldCharType="end"/>
      </w:r>
    </w:p>
    <w:p w14:paraId="7AAEE0B4"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3.3.2.</w:t>
      </w:r>
      <w:r>
        <w:rPr>
          <w:rFonts w:eastAsiaTheme="minorEastAsia"/>
          <w:noProof/>
          <w:sz w:val="24"/>
          <w:szCs w:val="24"/>
          <w:lang w:eastAsia="en-GB"/>
        </w:rPr>
        <w:tab/>
      </w:r>
      <w:r>
        <w:rPr>
          <w:noProof/>
        </w:rPr>
        <w:t>Lesson 2 - Practicalities</w:t>
      </w:r>
      <w:r>
        <w:rPr>
          <w:noProof/>
        </w:rPr>
        <w:tab/>
      </w:r>
      <w:r>
        <w:rPr>
          <w:noProof/>
        </w:rPr>
        <w:fldChar w:fldCharType="begin"/>
      </w:r>
      <w:r>
        <w:rPr>
          <w:noProof/>
        </w:rPr>
        <w:instrText xml:space="preserve"> PAGEREF _Toc471297684 \h </w:instrText>
      </w:r>
      <w:r>
        <w:rPr>
          <w:noProof/>
        </w:rPr>
      </w:r>
      <w:r>
        <w:rPr>
          <w:noProof/>
        </w:rPr>
        <w:fldChar w:fldCharType="separate"/>
      </w:r>
      <w:r>
        <w:rPr>
          <w:noProof/>
        </w:rPr>
        <w:t>9</w:t>
      </w:r>
      <w:r>
        <w:rPr>
          <w:noProof/>
        </w:rPr>
        <w:fldChar w:fldCharType="end"/>
      </w:r>
    </w:p>
    <w:p w14:paraId="21EF5B9E" w14:textId="77777777" w:rsidR="002F0792" w:rsidRDefault="002F0792">
      <w:pPr>
        <w:pStyle w:val="TOC1"/>
        <w:rPr>
          <w:rFonts w:eastAsiaTheme="minorEastAsia"/>
          <w:b w:val="0"/>
          <w:color w:val="auto"/>
          <w:sz w:val="24"/>
          <w:szCs w:val="24"/>
          <w:lang w:eastAsia="en-GB"/>
        </w:rPr>
      </w:pPr>
      <w:r w:rsidRPr="00526736">
        <w:t>4.</w:t>
      </w:r>
      <w:r>
        <w:rPr>
          <w:rFonts w:eastAsiaTheme="minorEastAsia"/>
          <w:b w:val="0"/>
          <w:color w:val="auto"/>
          <w:sz w:val="24"/>
          <w:szCs w:val="24"/>
          <w:lang w:eastAsia="en-GB"/>
        </w:rPr>
        <w:tab/>
      </w:r>
      <w:r>
        <w:t>MODULE 4 – Surge Protection Design</w:t>
      </w:r>
      <w:r>
        <w:tab/>
      </w:r>
      <w:r>
        <w:fldChar w:fldCharType="begin"/>
      </w:r>
      <w:r>
        <w:instrText xml:space="preserve"> PAGEREF _Toc471297685 \h </w:instrText>
      </w:r>
      <w:r>
        <w:fldChar w:fldCharType="separate"/>
      </w:r>
      <w:r>
        <w:t>9</w:t>
      </w:r>
      <w:r>
        <w:fldChar w:fldCharType="end"/>
      </w:r>
    </w:p>
    <w:p w14:paraId="769A8A8C" w14:textId="77777777" w:rsidR="002F0792" w:rsidRDefault="002F0792">
      <w:pPr>
        <w:pStyle w:val="TOC2"/>
        <w:rPr>
          <w:rFonts w:eastAsiaTheme="minorEastAsia"/>
          <w:color w:val="auto"/>
          <w:sz w:val="24"/>
          <w:szCs w:val="24"/>
          <w:lang w:eastAsia="en-GB"/>
        </w:rPr>
      </w:pPr>
      <w:r w:rsidRPr="00526736">
        <w:t>4.1.</w:t>
      </w:r>
      <w:r>
        <w:rPr>
          <w:rFonts w:eastAsiaTheme="minorEastAsia"/>
          <w:color w:val="auto"/>
          <w:sz w:val="24"/>
          <w:szCs w:val="24"/>
          <w:lang w:eastAsia="en-GB"/>
        </w:rPr>
        <w:tab/>
      </w:r>
      <w:r>
        <w:t>Scope</w:t>
      </w:r>
      <w:r>
        <w:tab/>
      </w:r>
      <w:r>
        <w:fldChar w:fldCharType="begin"/>
      </w:r>
      <w:r>
        <w:instrText xml:space="preserve"> PAGEREF _Toc471297686 \h </w:instrText>
      </w:r>
      <w:r>
        <w:fldChar w:fldCharType="separate"/>
      </w:r>
      <w:r>
        <w:t>9</w:t>
      </w:r>
      <w:r>
        <w:fldChar w:fldCharType="end"/>
      </w:r>
    </w:p>
    <w:p w14:paraId="21C20802" w14:textId="77777777" w:rsidR="002F0792" w:rsidRDefault="002F0792">
      <w:pPr>
        <w:pStyle w:val="TOC2"/>
        <w:rPr>
          <w:rFonts w:eastAsiaTheme="minorEastAsia"/>
          <w:color w:val="auto"/>
          <w:sz w:val="24"/>
          <w:szCs w:val="24"/>
          <w:lang w:eastAsia="en-GB"/>
        </w:rPr>
      </w:pPr>
      <w:r w:rsidRPr="00526736">
        <w:t>4.2.</w:t>
      </w:r>
      <w:r>
        <w:rPr>
          <w:rFonts w:eastAsiaTheme="minorEastAsia"/>
          <w:color w:val="auto"/>
          <w:sz w:val="24"/>
          <w:szCs w:val="24"/>
          <w:lang w:eastAsia="en-GB"/>
        </w:rPr>
        <w:tab/>
      </w:r>
      <w:r>
        <w:t>Learning Objective</w:t>
      </w:r>
      <w:r>
        <w:tab/>
      </w:r>
      <w:r>
        <w:fldChar w:fldCharType="begin"/>
      </w:r>
      <w:r>
        <w:instrText xml:space="preserve"> PAGEREF _Toc471297687 \h </w:instrText>
      </w:r>
      <w:r>
        <w:fldChar w:fldCharType="separate"/>
      </w:r>
      <w:r>
        <w:t>9</w:t>
      </w:r>
      <w:r>
        <w:fldChar w:fldCharType="end"/>
      </w:r>
    </w:p>
    <w:p w14:paraId="2BBA04FA" w14:textId="77777777" w:rsidR="002F0792" w:rsidRDefault="002F0792">
      <w:pPr>
        <w:pStyle w:val="TOC2"/>
        <w:rPr>
          <w:rFonts w:eastAsiaTheme="minorEastAsia"/>
          <w:color w:val="auto"/>
          <w:sz w:val="24"/>
          <w:szCs w:val="24"/>
          <w:lang w:eastAsia="en-GB"/>
        </w:rPr>
      </w:pPr>
      <w:r w:rsidRPr="00526736">
        <w:t>4.3.</w:t>
      </w:r>
      <w:r>
        <w:rPr>
          <w:rFonts w:eastAsiaTheme="minorEastAsia"/>
          <w:color w:val="auto"/>
          <w:sz w:val="24"/>
          <w:szCs w:val="24"/>
          <w:lang w:eastAsia="en-GB"/>
        </w:rPr>
        <w:tab/>
      </w:r>
      <w:r>
        <w:t>Syllabus</w:t>
      </w:r>
      <w:r>
        <w:tab/>
      </w:r>
      <w:r>
        <w:fldChar w:fldCharType="begin"/>
      </w:r>
      <w:r>
        <w:instrText xml:space="preserve"> PAGEREF _Toc471297688 \h </w:instrText>
      </w:r>
      <w:r>
        <w:fldChar w:fldCharType="separate"/>
      </w:r>
      <w:r>
        <w:t>9</w:t>
      </w:r>
      <w:r>
        <w:fldChar w:fldCharType="end"/>
      </w:r>
    </w:p>
    <w:p w14:paraId="1A5DB2E7"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4.3.1.</w:t>
      </w:r>
      <w:r>
        <w:rPr>
          <w:rFonts w:eastAsiaTheme="minorEastAsia"/>
          <w:noProof/>
          <w:sz w:val="24"/>
          <w:szCs w:val="24"/>
          <w:lang w:eastAsia="en-GB"/>
        </w:rPr>
        <w:tab/>
      </w:r>
      <w:r>
        <w:rPr>
          <w:noProof/>
        </w:rPr>
        <w:t>Lesson 1 – Voltage Surges</w:t>
      </w:r>
      <w:r>
        <w:rPr>
          <w:noProof/>
        </w:rPr>
        <w:tab/>
      </w:r>
      <w:r>
        <w:rPr>
          <w:noProof/>
        </w:rPr>
        <w:fldChar w:fldCharType="begin"/>
      </w:r>
      <w:r>
        <w:rPr>
          <w:noProof/>
        </w:rPr>
        <w:instrText xml:space="preserve"> PAGEREF _Toc471297689 \h </w:instrText>
      </w:r>
      <w:r>
        <w:rPr>
          <w:noProof/>
        </w:rPr>
      </w:r>
      <w:r>
        <w:rPr>
          <w:noProof/>
        </w:rPr>
        <w:fldChar w:fldCharType="separate"/>
      </w:r>
      <w:r>
        <w:rPr>
          <w:noProof/>
        </w:rPr>
        <w:t>9</w:t>
      </w:r>
      <w:r>
        <w:rPr>
          <w:noProof/>
        </w:rPr>
        <w:fldChar w:fldCharType="end"/>
      </w:r>
    </w:p>
    <w:p w14:paraId="17A517B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4.3.2.</w:t>
      </w:r>
      <w:r>
        <w:rPr>
          <w:rFonts w:eastAsiaTheme="minorEastAsia"/>
          <w:noProof/>
          <w:sz w:val="24"/>
          <w:szCs w:val="24"/>
          <w:lang w:eastAsia="en-GB"/>
        </w:rPr>
        <w:tab/>
      </w:r>
      <w:r>
        <w:rPr>
          <w:noProof/>
        </w:rPr>
        <w:t>Lesson 2 - Surge Management</w:t>
      </w:r>
      <w:r>
        <w:rPr>
          <w:noProof/>
        </w:rPr>
        <w:tab/>
      </w:r>
      <w:r>
        <w:rPr>
          <w:noProof/>
        </w:rPr>
        <w:fldChar w:fldCharType="begin"/>
      </w:r>
      <w:r>
        <w:rPr>
          <w:noProof/>
        </w:rPr>
        <w:instrText xml:space="preserve"> PAGEREF _Toc471297690 \h </w:instrText>
      </w:r>
      <w:r>
        <w:rPr>
          <w:noProof/>
        </w:rPr>
      </w:r>
      <w:r>
        <w:rPr>
          <w:noProof/>
        </w:rPr>
        <w:fldChar w:fldCharType="separate"/>
      </w:r>
      <w:r>
        <w:rPr>
          <w:noProof/>
        </w:rPr>
        <w:t>9</w:t>
      </w:r>
      <w:r>
        <w:rPr>
          <w:noProof/>
        </w:rPr>
        <w:fldChar w:fldCharType="end"/>
      </w:r>
    </w:p>
    <w:p w14:paraId="338BB27B" w14:textId="77777777" w:rsidR="002F0792" w:rsidRDefault="002F0792">
      <w:pPr>
        <w:pStyle w:val="TOC1"/>
        <w:rPr>
          <w:rFonts w:eastAsiaTheme="minorEastAsia"/>
          <w:b w:val="0"/>
          <w:color w:val="auto"/>
          <w:sz w:val="24"/>
          <w:szCs w:val="24"/>
          <w:lang w:eastAsia="en-GB"/>
        </w:rPr>
      </w:pPr>
      <w:r w:rsidRPr="00526736">
        <w:t>5.</w:t>
      </w:r>
      <w:r>
        <w:rPr>
          <w:rFonts w:eastAsiaTheme="minorEastAsia"/>
          <w:b w:val="0"/>
          <w:color w:val="auto"/>
          <w:sz w:val="24"/>
          <w:szCs w:val="24"/>
          <w:lang w:eastAsia="en-GB"/>
        </w:rPr>
        <w:tab/>
      </w:r>
      <w:r>
        <w:t xml:space="preserve">MODULE 5 – </w:t>
      </w:r>
      <w:r w:rsidRPr="00526736">
        <w:t>EXAMPLES OF GOOD DESIGN PRACTICE FOR AtoN</w:t>
      </w:r>
      <w:r>
        <w:tab/>
      </w:r>
      <w:r>
        <w:fldChar w:fldCharType="begin"/>
      </w:r>
      <w:r>
        <w:instrText xml:space="preserve"> PAGEREF _Toc471297691 \h </w:instrText>
      </w:r>
      <w:r>
        <w:fldChar w:fldCharType="separate"/>
      </w:r>
      <w:r>
        <w:t>10</w:t>
      </w:r>
      <w:r>
        <w:fldChar w:fldCharType="end"/>
      </w:r>
    </w:p>
    <w:p w14:paraId="114ADAD9" w14:textId="77777777" w:rsidR="002F0792" w:rsidRDefault="002F0792">
      <w:pPr>
        <w:pStyle w:val="TOC2"/>
        <w:rPr>
          <w:rFonts w:eastAsiaTheme="minorEastAsia"/>
          <w:color w:val="auto"/>
          <w:sz w:val="24"/>
          <w:szCs w:val="24"/>
          <w:lang w:eastAsia="en-GB"/>
        </w:rPr>
      </w:pPr>
      <w:r w:rsidRPr="00526736">
        <w:t>5.1.</w:t>
      </w:r>
      <w:r>
        <w:rPr>
          <w:rFonts w:eastAsiaTheme="minorEastAsia"/>
          <w:color w:val="auto"/>
          <w:sz w:val="24"/>
          <w:szCs w:val="24"/>
          <w:lang w:eastAsia="en-GB"/>
        </w:rPr>
        <w:tab/>
      </w:r>
      <w:r>
        <w:t>Scope</w:t>
      </w:r>
      <w:r>
        <w:tab/>
      </w:r>
      <w:r>
        <w:fldChar w:fldCharType="begin"/>
      </w:r>
      <w:r>
        <w:instrText xml:space="preserve"> PAGEREF _Toc471297692 \h </w:instrText>
      </w:r>
      <w:r>
        <w:fldChar w:fldCharType="separate"/>
      </w:r>
      <w:r>
        <w:t>10</w:t>
      </w:r>
      <w:r>
        <w:fldChar w:fldCharType="end"/>
      </w:r>
    </w:p>
    <w:p w14:paraId="7FBA7937" w14:textId="77777777" w:rsidR="002F0792" w:rsidRDefault="002F0792">
      <w:pPr>
        <w:pStyle w:val="TOC2"/>
        <w:rPr>
          <w:rFonts w:eastAsiaTheme="minorEastAsia"/>
          <w:color w:val="auto"/>
          <w:sz w:val="24"/>
          <w:szCs w:val="24"/>
          <w:lang w:eastAsia="en-GB"/>
        </w:rPr>
      </w:pPr>
      <w:r w:rsidRPr="00526736">
        <w:t>5.2.</w:t>
      </w:r>
      <w:r>
        <w:rPr>
          <w:rFonts w:eastAsiaTheme="minorEastAsia"/>
          <w:color w:val="auto"/>
          <w:sz w:val="24"/>
          <w:szCs w:val="24"/>
          <w:lang w:eastAsia="en-GB"/>
        </w:rPr>
        <w:tab/>
      </w:r>
      <w:r>
        <w:t>Learning Objective</w:t>
      </w:r>
      <w:r>
        <w:tab/>
      </w:r>
      <w:r>
        <w:fldChar w:fldCharType="begin"/>
      </w:r>
      <w:r>
        <w:instrText xml:space="preserve"> PAGEREF _Toc471297693 \h </w:instrText>
      </w:r>
      <w:r>
        <w:fldChar w:fldCharType="separate"/>
      </w:r>
      <w:r>
        <w:t>10</w:t>
      </w:r>
      <w:r>
        <w:fldChar w:fldCharType="end"/>
      </w:r>
    </w:p>
    <w:p w14:paraId="2FC930A3" w14:textId="77777777" w:rsidR="002F0792" w:rsidRDefault="002F0792">
      <w:pPr>
        <w:pStyle w:val="TOC2"/>
        <w:rPr>
          <w:rFonts w:eastAsiaTheme="minorEastAsia"/>
          <w:color w:val="auto"/>
          <w:sz w:val="24"/>
          <w:szCs w:val="24"/>
          <w:lang w:eastAsia="en-GB"/>
        </w:rPr>
      </w:pPr>
      <w:r w:rsidRPr="00526736">
        <w:t>5.3.</w:t>
      </w:r>
      <w:r>
        <w:rPr>
          <w:rFonts w:eastAsiaTheme="minorEastAsia"/>
          <w:color w:val="auto"/>
          <w:sz w:val="24"/>
          <w:szCs w:val="24"/>
          <w:lang w:eastAsia="en-GB"/>
        </w:rPr>
        <w:tab/>
      </w:r>
      <w:r>
        <w:t>Syllabus</w:t>
      </w:r>
      <w:r>
        <w:tab/>
      </w:r>
      <w:r>
        <w:fldChar w:fldCharType="begin"/>
      </w:r>
      <w:r>
        <w:instrText xml:space="preserve"> PAGEREF _Toc471297694 \h </w:instrText>
      </w:r>
      <w:r>
        <w:fldChar w:fldCharType="separate"/>
      </w:r>
      <w:r>
        <w:t>10</w:t>
      </w:r>
      <w:r>
        <w:fldChar w:fldCharType="end"/>
      </w:r>
    </w:p>
    <w:p w14:paraId="545BA83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lastRenderedPageBreak/>
        <w:t>5.3.1.</w:t>
      </w:r>
      <w:r>
        <w:rPr>
          <w:rFonts w:eastAsiaTheme="minorEastAsia"/>
          <w:noProof/>
          <w:sz w:val="24"/>
          <w:szCs w:val="24"/>
          <w:lang w:eastAsia="en-GB"/>
        </w:rPr>
        <w:tab/>
      </w:r>
      <w:r>
        <w:rPr>
          <w:noProof/>
        </w:rPr>
        <w:t>Lesson 1 – Physical Protection</w:t>
      </w:r>
      <w:r>
        <w:rPr>
          <w:noProof/>
        </w:rPr>
        <w:tab/>
      </w:r>
      <w:r>
        <w:rPr>
          <w:noProof/>
        </w:rPr>
        <w:fldChar w:fldCharType="begin"/>
      </w:r>
      <w:r>
        <w:rPr>
          <w:noProof/>
        </w:rPr>
        <w:instrText xml:space="preserve"> PAGEREF _Toc471297695 \h </w:instrText>
      </w:r>
      <w:r>
        <w:rPr>
          <w:noProof/>
        </w:rPr>
      </w:r>
      <w:r>
        <w:rPr>
          <w:noProof/>
        </w:rPr>
        <w:fldChar w:fldCharType="separate"/>
      </w:r>
      <w:r>
        <w:rPr>
          <w:noProof/>
        </w:rPr>
        <w:t>10</w:t>
      </w:r>
      <w:r>
        <w:rPr>
          <w:noProof/>
        </w:rPr>
        <w:fldChar w:fldCharType="end"/>
      </w:r>
    </w:p>
    <w:p w14:paraId="5B513F5D"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5.3.2.</w:t>
      </w:r>
      <w:r>
        <w:rPr>
          <w:rFonts w:eastAsiaTheme="minorEastAsia"/>
          <w:noProof/>
          <w:sz w:val="24"/>
          <w:szCs w:val="24"/>
          <w:lang w:eastAsia="en-GB"/>
        </w:rPr>
        <w:tab/>
      </w:r>
      <w:r>
        <w:rPr>
          <w:noProof/>
        </w:rPr>
        <w:t>Lesson 2 - Surge Protection &amp; Equipotential Bonding</w:t>
      </w:r>
      <w:r>
        <w:rPr>
          <w:noProof/>
        </w:rPr>
        <w:tab/>
      </w:r>
      <w:r>
        <w:rPr>
          <w:noProof/>
        </w:rPr>
        <w:fldChar w:fldCharType="begin"/>
      </w:r>
      <w:r>
        <w:rPr>
          <w:noProof/>
        </w:rPr>
        <w:instrText xml:space="preserve"> PAGEREF _Toc471297696 \h </w:instrText>
      </w:r>
      <w:r>
        <w:rPr>
          <w:noProof/>
        </w:rPr>
      </w:r>
      <w:r>
        <w:rPr>
          <w:noProof/>
        </w:rPr>
        <w:fldChar w:fldCharType="separate"/>
      </w:r>
      <w:r>
        <w:rPr>
          <w:noProof/>
        </w:rPr>
        <w:t>10</w:t>
      </w:r>
      <w:r>
        <w:rPr>
          <w:noProof/>
        </w:rPr>
        <w:fldChar w:fldCharType="end"/>
      </w:r>
    </w:p>
    <w:p w14:paraId="56F8B683"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5.3.3.</w:t>
      </w:r>
      <w:r>
        <w:rPr>
          <w:rFonts w:eastAsiaTheme="minorEastAsia"/>
          <w:noProof/>
          <w:sz w:val="24"/>
          <w:szCs w:val="24"/>
          <w:lang w:eastAsia="en-GB"/>
        </w:rPr>
        <w:tab/>
      </w:r>
      <w:r>
        <w:rPr>
          <w:noProof/>
        </w:rPr>
        <w:t>Lesson 3 – Structural Steelwork and Equipment</w:t>
      </w:r>
      <w:r>
        <w:rPr>
          <w:noProof/>
        </w:rPr>
        <w:tab/>
      </w:r>
      <w:r>
        <w:rPr>
          <w:noProof/>
        </w:rPr>
        <w:fldChar w:fldCharType="begin"/>
      </w:r>
      <w:r>
        <w:rPr>
          <w:noProof/>
        </w:rPr>
        <w:instrText xml:space="preserve"> PAGEREF _Toc471297697 \h </w:instrText>
      </w:r>
      <w:r>
        <w:rPr>
          <w:noProof/>
        </w:rPr>
      </w:r>
      <w:r>
        <w:rPr>
          <w:noProof/>
        </w:rPr>
        <w:fldChar w:fldCharType="separate"/>
      </w:r>
      <w:r>
        <w:rPr>
          <w:noProof/>
        </w:rPr>
        <w:t>10</w:t>
      </w:r>
      <w:r>
        <w:rPr>
          <w:noProof/>
        </w:rPr>
        <w:fldChar w:fldCharType="end"/>
      </w:r>
    </w:p>
    <w:p w14:paraId="1E7EB6BA" w14:textId="77777777" w:rsidR="002F0792" w:rsidRDefault="002F0792">
      <w:pPr>
        <w:pStyle w:val="TOC1"/>
        <w:rPr>
          <w:rFonts w:eastAsiaTheme="minorEastAsia"/>
          <w:b w:val="0"/>
          <w:color w:val="auto"/>
          <w:sz w:val="24"/>
          <w:szCs w:val="24"/>
          <w:lang w:eastAsia="en-GB"/>
        </w:rPr>
      </w:pPr>
      <w:r w:rsidRPr="00526736">
        <w:t>6.</w:t>
      </w:r>
      <w:r>
        <w:rPr>
          <w:rFonts w:eastAsiaTheme="minorEastAsia"/>
          <w:b w:val="0"/>
          <w:color w:val="auto"/>
          <w:sz w:val="24"/>
          <w:szCs w:val="24"/>
          <w:lang w:eastAsia="en-GB"/>
        </w:rPr>
        <w:tab/>
      </w:r>
      <w:r>
        <w:t xml:space="preserve">MODULE 6 – </w:t>
      </w:r>
      <w:r w:rsidRPr="00526736">
        <w:t>LIGHTNING PROTECTION SYSTEM MAINTENANCE</w:t>
      </w:r>
      <w:r>
        <w:tab/>
      </w:r>
      <w:r>
        <w:fldChar w:fldCharType="begin"/>
      </w:r>
      <w:r>
        <w:instrText xml:space="preserve"> PAGEREF _Toc471297698 \h </w:instrText>
      </w:r>
      <w:r>
        <w:fldChar w:fldCharType="separate"/>
      </w:r>
      <w:r>
        <w:t>10</w:t>
      </w:r>
      <w:r>
        <w:fldChar w:fldCharType="end"/>
      </w:r>
    </w:p>
    <w:p w14:paraId="7E34D010" w14:textId="77777777" w:rsidR="002F0792" w:rsidRDefault="002F0792">
      <w:pPr>
        <w:pStyle w:val="TOC2"/>
        <w:rPr>
          <w:rFonts w:eastAsiaTheme="minorEastAsia"/>
          <w:color w:val="auto"/>
          <w:sz w:val="24"/>
          <w:szCs w:val="24"/>
          <w:lang w:eastAsia="en-GB"/>
        </w:rPr>
      </w:pPr>
      <w:r w:rsidRPr="00526736">
        <w:t>6.1.</w:t>
      </w:r>
      <w:r>
        <w:rPr>
          <w:rFonts w:eastAsiaTheme="minorEastAsia"/>
          <w:color w:val="auto"/>
          <w:sz w:val="24"/>
          <w:szCs w:val="24"/>
          <w:lang w:eastAsia="en-GB"/>
        </w:rPr>
        <w:tab/>
      </w:r>
      <w:r>
        <w:t>Scope</w:t>
      </w:r>
      <w:r>
        <w:tab/>
      </w:r>
      <w:r>
        <w:fldChar w:fldCharType="begin"/>
      </w:r>
      <w:r>
        <w:instrText xml:space="preserve"> PAGEREF _Toc471297699 \h </w:instrText>
      </w:r>
      <w:r>
        <w:fldChar w:fldCharType="separate"/>
      </w:r>
      <w:r>
        <w:t>10</w:t>
      </w:r>
      <w:r>
        <w:fldChar w:fldCharType="end"/>
      </w:r>
    </w:p>
    <w:p w14:paraId="4B1EF57D" w14:textId="77777777" w:rsidR="002F0792" w:rsidRDefault="002F0792">
      <w:pPr>
        <w:pStyle w:val="TOC2"/>
        <w:rPr>
          <w:rFonts w:eastAsiaTheme="minorEastAsia"/>
          <w:color w:val="auto"/>
          <w:sz w:val="24"/>
          <w:szCs w:val="24"/>
          <w:lang w:eastAsia="en-GB"/>
        </w:rPr>
      </w:pPr>
      <w:r w:rsidRPr="00526736">
        <w:t>6.2.</w:t>
      </w:r>
      <w:r>
        <w:rPr>
          <w:rFonts w:eastAsiaTheme="minorEastAsia"/>
          <w:color w:val="auto"/>
          <w:sz w:val="24"/>
          <w:szCs w:val="24"/>
          <w:lang w:eastAsia="en-GB"/>
        </w:rPr>
        <w:tab/>
      </w:r>
      <w:r>
        <w:t>Learning Objective</w:t>
      </w:r>
      <w:r>
        <w:tab/>
      </w:r>
      <w:r>
        <w:fldChar w:fldCharType="begin"/>
      </w:r>
      <w:r>
        <w:instrText xml:space="preserve"> PAGEREF _Toc471297700 \h </w:instrText>
      </w:r>
      <w:r>
        <w:fldChar w:fldCharType="separate"/>
      </w:r>
      <w:r>
        <w:t>10</w:t>
      </w:r>
      <w:r>
        <w:fldChar w:fldCharType="end"/>
      </w:r>
    </w:p>
    <w:p w14:paraId="7DBCAA07" w14:textId="77777777" w:rsidR="002F0792" w:rsidRDefault="002F0792">
      <w:pPr>
        <w:pStyle w:val="TOC2"/>
        <w:rPr>
          <w:rFonts w:eastAsiaTheme="minorEastAsia"/>
          <w:color w:val="auto"/>
          <w:sz w:val="24"/>
          <w:szCs w:val="24"/>
          <w:lang w:eastAsia="en-GB"/>
        </w:rPr>
      </w:pPr>
      <w:r w:rsidRPr="00526736">
        <w:t>6.3.</w:t>
      </w:r>
      <w:r>
        <w:rPr>
          <w:rFonts w:eastAsiaTheme="minorEastAsia"/>
          <w:color w:val="auto"/>
          <w:sz w:val="24"/>
          <w:szCs w:val="24"/>
          <w:lang w:eastAsia="en-GB"/>
        </w:rPr>
        <w:tab/>
      </w:r>
      <w:r>
        <w:t>Syllabus</w:t>
      </w:r>
      <w:r>
        <w:tab/>
      </w:r>
      <w:r>
        <w:fldChar w:fldCharType="begin"/>
      </w:r>
      <w:r>
        <w:instrText xml:space="preserve"> PAGEREF _Toc471297701 \h </w:instrText>
      </w:r>
      <w:r>
        <w:fldChar w:fldCharType="separate"/>
      </w:r>
      <w:r>
        <w:t>10</w:t>
      </w:r>
      <w:r>
        <w:fldChar w:fldCharType="end"/>
      </w:r>
    </w:p>
    <w:p w14:paraId="49D3C4C8"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6.3.1.</w:t>
      </w:r>
      <w:r>
        <w:rPr>
          <w:rFonts w:eastAsiaTheme="minorEastAsia"/>
          <w:noProof/>
          <w:sz w:val="24"/>
          <w:szCs w:val="24"/>
          <w:lang w:eastAsia="en-GB"/>
        </w:rPr>
        <w:tab/>
      </w:r>
      <w:r>
        <w:rPr>
          <w:noProof/>
        </w:rPr>
        <w:t>Lesson 1 – Physical Protection</w:t>
      </w:r>
      <w:r>
        <w:rPr>
          <w:noProof/>
        </w:rPr>
        <w:tab/>
      </w:r>
      <w:r>
        <w:rPr>
          <w:noProof/>
        </w:rPr>
        <w:fldChar w:fldCharType="begin"/>
      </w:r>
      <w:r>
        <w:rPr>
          <w:noProof/>
        </w:rPr>
        <w:instrText xml:space="preserve"> PAGEREF _Toc471297702 \h </w:instrText>
      </w:r>
      <w:r>
        <w:rPr>
          <w:noProof/>
        </w:rPr>
      </w:r>
      <w:r>
        <w:rPr>
          <w:noProof/>
        </w:rPr>
        <w:fldChar w:fldCharType="separate"/>
      </w:r>
      <w:r>
        <w:rPr>
          <w:noProof/>
        </w:rPr>
        <w:t>10</w:t>
      </w:r>
      <w:r>
        <w:rPr>
          <w:noProof/>
        </w:rPr>
        <w:fldChar w:fldCharType="end"/>
      </w:r>
    </w:p>
    <w:p w14:paraId="5C30F868" w14:textId="77777777" w:rsidR="002F0792" w:rsidRDefault="002F0792">
      <w:pPr>
        <w:pStyle w:val="TOC1"/>
        <w:rPr>
          <w:rFonts w:eastAsiaTheme="minorEastAsia"/>
          <w:b w:val="0"/>
          <w:color w:val="auto"/>
          <w:sz w:val="24"/>
          <w:szCs w:val="24"/>
          <w:lang w:eastAsia="en-GB"/>
        </w:rPr>
      </w:pPr>
      <w:r w:rsidRPr="00526736">
        <w:t>7.</w:t>
      </w:r>
      <w:r>
        <w:rPr>
          <w:rFonts w:eastAsiaTheme="minorEastAsia"/>
          <w:b w:val="0"/>
          <w:color w:val="auto"/>
          <w:sz w:val="24"/>
          <w:szCs w:val="24"/>
          <w:lang w:eastAsia="en-GB"/>
        </w:rPr>
        <w:tab/>
      </w:r>
      <w:r w:rsidRPr="00526736">
        <w:t>MODULE 7 – PRACTICAL MAINTENANCE OF A LIGHTNING PROTECTION SYSTEM</w:t>
      </w:r>
      <w:r>
        <w:tab/>
      </w:r>
      <w:r>
        <w:fldChar w:fldCharType="begin"/>
      </w:r>
      <w:r>
        <w:instrText xml:space="preserve"> PAGEREF _Toc471297703 \h </w:instrText>
      </w:r>
      <w:r>
        <w:fldChar w:fldCharType="separate"/>
      </w:r>
      <w:r>
        <w:t>11</w:t>
      </w:r>
      <w:r>
        <w:fldChar w:fldCharType="end"/>
      </w:r>
    </w:p>
    <w:p w14:paraId="5DB6A01F" w14:textId="77777777" w:rsidR="002F0792" w:rsidRDefault="002F0792">
      <w:pPr>
        <w:pStyle w:val="TOC2"/>
        <w:rPr>
          <w:rFonts w:eastAsiaTheme="minorEastAsia"/>
          <w:color w:val="auto"/>
          <w:sz w:val="24"/>
          <w:szCs w:val="24"/>
          <w:lang w:eastAsia="en-GB"/>
        </w:rPr>
      </w:pPr>
      <w:r w:rsidRPr="00526736">
        <w:t>7.1.</w:t>
      </w:r>
      <w:r>
        <w:rPr>
          <w:rFonts w:eastAsiaTheme="minorEastAsia"/>
          <w:color w:val="auto"/>
          <w:sz w:val="24"/>
          <w:szCs w:val="24"/>
          <w:lang w:eastAsia="en-GB"/>
        </w:rPr>
        <w:tab/>
      </w:r>
      <w:r>
        <w:t>Scope</w:t>
      </w:r>
      <w:r>
        <w:tab/>
      </w:r>
      <w:r>
        <w:fldChar w:fldCharType="begin"/>
      </w:r>
      <w:r>
        <w:instrText xml:space="preserve"> PAGEREF _Toc471297704 \h </w:instrText>
      </w:r>
      <w:r>
        <w:fldChar w:fldCharType="separate"/>
      </w:r>
      <w:r>
        <w:t>11</w:t>
      </w:r>
      <w:r>
        <w:fldChar w:fldCharType="end"/>
      </w:r>
    </w:p>
    <w:p w14:paraId="4229A625" w14:textId="77777777" w:rsidR="002F0792" w:rsidRDefault="002F0792">
      <w:pPr>
        <w:pStyle w:val="TOC2"/>
        <w:rPr>
          <w:rFonts w:eastAsiaTheme="minorEastAsia"/>
          <w:color w:val="auto"/>
          <w:sz w:val="24"/>
          <w:szCs w:val="24"/>
          <w:lang w:eastAsia="en-GB"/>
        </w:rPr>
      </w:pPr>
      <w:r w:rsidRPr="00526736">
        <w:t>7.2.</w:t>
      </w:r>
      <w:r>
        <w:rPr>
          <w:rFonts w:eastAsiaTheme="minorEastAsia"/>
          <w:color w:val="auto"/>
          <w:sz w:val="24"/>
          <w:szCs w:val="24"/>
          <w:lang w:eastAsia="en-GB"/>
        </w:rPr>
        <w:tab/>
      </w:r>
      <w:r>
        <w:t>Learning Objective</w:t>
      </w:r>
      <w:r>
        <w:tab/>
      </w:r>
      <w:r>
        <w:fldChar w:fldCharType="begin"/>
      </w:r>
      <w:r>
        <w:instrText xml:space="preserve"> PAGEREF _Toc471297705 \h </w:instrText>
      </w:r>
      <w:r>
        <w:fldChar w:fldCharType="separate"/>
      </w:r>
      <w:r>
        <w:t>11</w:t>
      </w:r>
      <w:r>
        <w:fldChar w:fldCharType="end"/>
      </w:r>
    </w:p>
    <w:p w14:paraId="52D7ADF6" w14:textId="77777777" w:rsidR="002F0792" w:rsidRDefault="002F0792">
      <w:pPr>
        <w:pStyle w:val="TOC2"/>
        <w:rPr>
          <w:rFonts w:eastAsiaTheme="minorEastAsia"/>
          <w:color w:val="auto"/>
          <w:sz w:val="24"/>
          <w:szCs w:val="24"/>
          <w:lang w:eastAsia="en-GB"/>
        </w:rPr>
      </w:pPr>
      <w:r w:rsidRPr="00526736">
        <w:t>7.3.</w:t>
      </w:r>
      <w:r>
        <w:rPr>
          <w:rFonts w:eastAsiaTheme="minorEastAsia"/>
          <w:color w:val="auto"/>
          <w:sz w:val="24"/>
          <w:szCs w:val="24"/>
          <w:lang w:eastAsia="en-GB"/>
        </w:rPr>
        <w:tab/>
      </w:r>
      <w:r>
        <w:t>Syllabus</w:t>
      </w:r>
      <w:r>
        <w:tab/>
      </w:r>
      <w:r>
        <w:fldChar w:fldCharType="begin"/>
      </w:r>
      <w:r>
        <w:instrText xml:space="preserve"> PAGEREF _Toc471297706 \h </w:instrText>
      </w:r>
      <w:r>
        <w:fldChar w:fldCharType="separate"/>
      </w:r>
      <w:r>
        <w:t>11</w:t>
      </w:r>
      <w:r>
        <w:fldChar w:fldCharType="end"/>
      </w:r>
    </w:p>
    <w:p w14:paraId="37398C03"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7.3.1.</w:t>
      </w:r>
      <w:r>
        <w:rPr>
          <w:rFonts w:eastAsiaTheme="minorEastAsia"/>
          <w:noProof/>
          <w:sz w:val="24"/>
          <w:szCs w:val="24"/>
          <w:lang w:eastAsia="en-GB"/>
        </w:rPr>
        <w:tab/>
      </w:r>
      <w:r>
        <w:rPr>
          <w:noProof/>
        </w:rPr>
        <w:t>Lesson 1 – Earth Electrode Testing</w:t>
      </w:r>
      <w:r>
        <w:rPr>
          <w:noProof/>
        </w:rPr>
        <w:tab/>
      </w:r>
      <w:r>
        <w:rPr>
          <w:noProof/>
        </w:rPr>
        <w:fldChar w:fldCharType="begin"/>
      </w:r>
      <w:r>
        <w:rPr>
          <w:noProof/>
        </w:rPr>
        <w:instrText xml:space="preserve"> PAGEREF _Toc471297707 \h </w:instrText>
      </w:r>
      <w:r>
        <w:rPr>
          <w:noProof/>
        </w:rPr>
      </w:r>
      <w:r>
        <w:rPr>
          <w:noProof/>
        </w:rPr>
        <w:fldChar w:fldCharType="separate"/>
      </w:r>
      <w:r>
        <w:rPr>
          <w:noProof/>
        </w:rPr>
        <w:t>11</w:t>
      </w:r>
      <w:r>
        <w:rPr>
          <w:noProof/>
        </w:rPr>
        <w:fldChar w:fldCharType="end"/>
      </w:r>
    </w:p>
    <w:p w14:paraId="35BD1A2B" w14:textId="77777777" w:rsidR="002F0792" w:rsidRDefault="002F0792">
      <w:pPr>
        <w:pStyle w:val="TOC3"/>
        <w:tabs>
          <w:tab w:val="left" w:pos="1134"/>
          <w:tab w:val="right" w:leader="dot" w:pos="10195"/>
        </w:tabs>
        <w:rPr>
          <w:rFonts w:eastAsiaTheme="minorEastAsia"/>
          <w:noProof/>
          <w:sz w:val="24"/>
          <w:szCs w:val="24"/>
          <w:lang w:eastAsia="en-GB"/>
        </w:rPr>
      </w:pPr>
      <w:r w:rsidRPr="00526736">
        <w:rPr>
          <w:noProof/>
        </w:rPr>
        <w:t>7.3.2.</w:t>
      </w:r>
      <w:r>
        <w:rPr>
          <w:rFonts w:eastAsiaTheme="minorEastAsia"/>
          <w:noProof/>
          <w:sz w:val="24"/>
          <w:szCs w:val="24"/>
          <w:lang w:eastAsia="en-GB"/>
        </w:rPr>
        <w:tab/>
      </w:r>
      <w:r>
        <w:rPr>
          <w:noProof/>
        </w:rPr>
        <w:t>Lesson 2 – Inspections</w:t>
      </w:r>
      <w:r>
        <w:rPr>
          <w:noProof/>
        </w:rPr>
        <w:tab/>
      </w:r>
      <w:r>
        <w:rPr>
          <w:noProof/>
        </w:rPr>
        <w:fldChar w:fldCharType="begin"/>
      </w:r>
      <w:r>
        <w:rPr>
          <w:noProof/>
        </w:rPr>
        <w:instrText xml:space="preserve"> PAGEREF _Toc471297708 \h </w:instrText>
      </w:r>
      <w:r>
        <w:rPr>
          <w:noProof/>
        </w:rPr>
      </w:r>
      <w:r>
        <w:rPr>
          <w:noProof/>
        </w:rPr>
        <w:fldChar w:fldCharType="separate"/>
      </w:r>
      <w:r>
        <w:rPr>
          <w:noProof/>
        </w:rPr>
        <w:t>11</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54ADA558" w14:textId="77777777" w:rsidR="002F0792"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2F0792">
        <w:rPr>
          <w:noProof/>
        </w:rPr>
        <w:t>Table 1</w:t>
      </w:r>
      <w:r w:rsidR="002F0792">
        <w:rPr>
          <w:rFonts w:eastAsiaTheme="minorEastAsia"/>
          <w:i w:val="0"/>
          <w:noProof/>
          <w:sz w:val="24"/>
          <w:szCs w:val="24"/>
          <w:lang w:eastAsia="en-GB"/>
        </w:rPr>
        <w:tab/>
      </w:r>
      <w:r w:rsidR="002F0792">
        <w:rPr>
          <w:noProof/>
        </w:rPr>
        <w:t>Table of Teaching Modules</w:t>
      </w:r>
      <w:r w:rsidR="002F0792">
        <w:rPr>
          <w:noProof/>
        </w:rPr>
        <w:tab/>
      </w:r>
      <w:r w:rsidR="002F0792">
        <w:rPr>
          <w:noProof/>
        </w:rPr>
        <w:fldChar w:fldCharType="begin"/>
      </w:r>
      <w:r w:rsidR="002F0792">
        <w:rPr>
          <w:noProof/>
        </w:rPr>
        <w:instrText xml:space="preserve"> PAGEREF _Toc471297709 \h </w:instrText>
      </w:r>
      <w:r w:rsidR="002F0792">
        <w:rPr>
          <w:noProof/>
        </w:rPr>
      </w:r>
      <w:r w:rsidR="002F0792">
        <w:rPr>
          <w:noProof/>
        </w:rPr>
        <w:fldChar w:fldCharType="separate"/>
      </w:r>
      <w:r w:rsidR="002F0792">
        <w:rPr>
          <w:noProof/>
        </w:rPr>
        <w:t>6</w:t>
      </w:r>
      <w:r w:rsidR="002F0792">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9" w:name="_Toc419881195"/>
      <w:r w:rsidRPr="00093294">
        <w:lastRenderedPageBreak/>
        <w:t>FOREWORD</w:t>
      </w:r>
      <w:bookmarkEnd w:id="19"/>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00FC7B9B"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20" w:author="Seamus Doyle" w:date="2017-03-04T18:16:00Z">
        <w:r w:rsidR="005853FD">
          <w:rPr>
            <w:rFonts w:cs="Arial"/>
            <w:lang w:eastAsia="de-DE"/>
          </w:rPr>
          <w:t>-</w:t>
        </w:r>
      </w:ins>
      <w:del w:id="21" w:author="Seamus Doyle" w:date="2017-03-04T18:16:00Z">
        <w:r w:rsidRPr="00933831" w:rsidDel="005853FD">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22" w:name="_Toc442348085"/>
      <w:bookmarkStart w:id="23" w:name="_Toc471297658"/>
      <w:r w:rsidRPr="00093294">
        <w:lastRenderedPageBreak/>
        <w:t xml:space="preserve">- </w:t>
      </w:r>
      <w:r w:rsidR="007D747F" w:rsidRPr="00093294">
        <w:rPr>
          <w:caps w:val="0"/>
        </w:rPr>
        <w:t>COURSE OVERVIEW</w:t>
      </w:r>
      <w:bookmarkEnd w:id="22"/>
      <w:bookmarkEnd w:id="23"/>
    </w:p>
    <w:p w14:paraId="1B6D2496" w14:textId="77777777" w:rsidR="00465491" w:rsidRPr="00093294" w:rsidRDefault="0010151D" w:rsidP="00665C35">
      <w:pPr>
        <w:pStyle w:val="Heading1"/>
        <w:numPr>
          <w:ilvl w:val="0"/>
          <w:numId w:val="19"/>
        </w:numPr>
      </w:pPr>
      <w:bookmarkStart w:id="24" w:name="_Toc471297659"/>
      <w:r>
        <w:t>SCOPE</w:t>
      </w:r>
      <w:bookmarkEnd w:id="24"/>
    </w:p>
    <w:p w14:paraId="45215A3F" w14:textId="77777777" w:rsidR="00465491" w:rsidRPr="00093294" w:rsidRDefault="00465491" w:rsidP="00465491">
      <w:pPr>
        <w:pStyle w:val="Heading1separatationline"/>
      </w:pPr>
    </w:p>
    <w:p w14:paraId="256A9808" w14:textId="77777777" w:rsidR="00A4708A" w:rsidRPr="00A4708A" w:rsidRDefault="00A4708A" w:rsidP="00A4708A">
      <w:pPr>
        <w:pStyle w:val="BodyText"/>
      </w:pPr>
      <w:r w:rsidRPr="00A4708A">
        <w:t>This course is intended to provide technicians with the theoretical and practical training necessary to have a satisfactory understanding of the factors influencing effective lightning protection and the maintenance necessary to ensure a safe and effective system.</w:t>
      </w:r>
    </w:p>
    <w:p w14:paraId="4BCB752B" w14:textId="36A29C4F" w:rsidR="00465491" w:rsidRPr="00093294" w:rsidRDefault="00A4708A" w:rsidP="00A4708A">
      <w:pPr>
        <w:pStyle w:val="BodyText"/>
      </w:pPr>
      <w:r w:rsidRPr="00A4708A">
        <w:t xml:space="preserve">This course is intended to be supported by further practical training modules on power supply and maintenance records. </w:t>
      </w:r>
      <w:r>
        <w:t xml:space="preserve"> </w:t>
      </w:r>
      <w:r w:rsidRPr="00A4708A">
        <w:t>Details of these supporting model courses can be found in the Level 2 Technician training overview document IALA WWA L2.0.</w:t>
      </w:r>
    </w:p>
    <w:p w14:paraId="575AC724" w14:textId="77777777" w:rsidR="00D2697A" w:rsidRDefault="0010151D" w:rsidP="0010151D">
      <w:pPr>
        <w:pStyle w:val="Heading1"/>
      </w:pPr>
      <w:bookmarkStart w:id="25" w:name="_Toc471297660"/>
      <w:r>
        <w:rPr>
          <w:caps w:val="0"/>
        </w:rPr>
        <w:t>OBJECTIVE</w:t>
      </w:r>
      <w:bookmarkEnd w:id="25"/>
    </w:p>
    <w:p w14:paraId="509685B8" w14:textId="77777777" w:rsidR="0010151D" w:rsidRDefault="0010151D" w:rsidP="0010151D">
      <w:pPr>
        <w:pStyle w:val="Heading1separatationline"/>
      </w:pPr>
    </w:p>
    <w:p w14:paraId="3994D549" w14:textId="7464ECC0" w:rsidR="0010151D" w:rsidRPr="0010151D" w:rsidRDefault="00A4708A" w:rsidP="0010151D">
      <w:pPr>
        <w:pStyle w:val="BodyText"/>
      </w:pPr>
      <w:r w:rsidRPr="00A4708A">
        <w:t>Upon successful completion of this course, participants will have acquired sufficient knowledge to understand the reasoning behind lightning protection, understand how to fit equipment within a lightning protection system and how to maintain an effective operational system.</w:t>
      </w:r>
    </w:p>
    <w:p w14:paraId="1DC72B83" w14:textId="77777777" w:rsidR="0010151D" w:rsidRDefault="0010151D" w:rsidP="0010151D">
      <w:pPr>
        <w:pStyle w:val="Heading1"/>
      </w:pPr>
      <w:bookmarkStart w:id="26" w:name="_Toc471297661"/>
      <w:r>
        <w:t>COURSE OUTLINE</w:t>
      </w:r>
      <w:bookmarkEnd w:id="26"/>
    </w:p>
    <w:p w14:paraId="7CDCF9D5" w14:textId="77777777" w:rsidR="0010151D" w:rsidRDefault="0010151D" w:rsidP="0010151D">
      <w:pPr>
        <w:pStyle w:val="Heading1separatationline"/>
      </w:pPr>
    </w:p>
    <w:p w14:paraId="446957E4" w14:textId="28A4000C" w:rsidR="002A689F" w:rsidRPr="0010151D" w:rsidRDefault="00A4708A" w:rsidP="0010151D">
      <w:pPr>
        <w:pStyle w:val="BodyText"/>
      </w:pPr>
      <w:r w:rsidRPr="00A4708A">
        <w:t xml:space="preserve">This principally theoretical course is intended to cover the knowledge required for a technician to understand the components of a lightning protection system and their application on different structures. </w:t>
      </w:r>
      <w:r>
        <w:t xml:space="preserve"> </w:t>
      </w:r>
      <w:r w:rsidRPr="00A4708A">
        <w:t xml:space="preserve">The complete course comprises of 6 classroom modules, each of which deals with a specific subject concerning lightning protection. Teaching Module 7 is optional for those organisations who wish their technicians to have a more practical understanding of the maintenance of a lightning protection system. </w:t>
      </w:r>
      <w:r>
        <w:t xml:space="preserve"> </w:t>
      </w:r>
      <w:r w:rsidRPr="00A4708A">
        <w:t>Each module begins by stating its scope and aims, and then provides a teaching syllabus.</w:t>
      </w:r>
    </w:p>
    <w:p w14:paraId="185D94E1" w14:textId="77777777" w:rsidR="0010151D" w:rsidRDefault="0010151D" w:rsidP="0010151D">
      <w:pPr>
        <w:pStyle w:val="Heading1"/>
      </w:pPr>
      <w:bookmarkStart w:id="27" w:name="_Toc471297662"/>
      <w:r>
        <w:t>TEACHING MODULES</w:t>
      </w:r>
      <w:bookmarkEnd w:id="27"/>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28" w:name="_Toc471297709"/>
      <w:r>
        <w:t>Table of Teaching Modules</w:t>
      </w:r>
      <w:bookmarkEnd w:id="28"/>
    </w:p>
    <w:tbl>
      <w:tblPr>
        <w:tblW w:w="8949" w:type="dxa"/>
        <w:jc w:val="center"/>
        <w:tblLayout w:type="fixed"/>
        <w:tblLook w:val="0000" w:firstRow="0" w:lastRow="0" w:firstColumn="0" w:lastColumn="0" w:noHBand="0" w:noVBand="0"/>
      </w:tblPr>
      <w:tblGrid>
        <w:gridCol w:w="3124"/>
        <w:gridCol w:w="1544"/>
        <w:gridCol w:w="4281"/>
      </w:tblGrid>
      <w:tr w:rsidR="00EA4259" w:rsidRPr="001A35C8" w14:paraId="1ADD79B5" w14:textId="77777777" w:rsidTr="002F0792">
        <w:trPr>
          <w:trHeight w:val="557"/>
          <w:tblHeader/>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544"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281"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6194B">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A60590E" w:rsidR="00EA4259" w:rsidRPr="00C107DB" w:rsidRDefault="00EA4259" w:rsidP="00E6194B">
            <w:pPr>
              <w:pStyle w:val="Tabletext"/>
              <w:rPr>
                <w:sz w:val="22"/>
                <w:rPrChange w:id="29" w:author="Adam Hay" w:date="2017-03-28T23:35:00Z">
                  <w:rPr/>
                </w:rPrChange>
              </w:rPr>
            </w:pPr>
            <w:r w:rsidRPr="00C107DB">
              <w:rPr>
                <w:sz w:val="22"/>
                <w:rPrChange w:id="30" w:author="Adam Hay" w:date="2017-03-28T23:35:00Z">
                  <w:rPr/>
                </w:rPrChange>
              </w:rPr>
              <w:t xml:space="preserve">Introduction to </w:t>
            </w:r>
            <w:r w:rsidR="00E6194B" w:rsidRPr="00C107DB">
              <w:rPr>
                <w:sz w:val="22"/>
                <w:rPrChange w:id="31" w:author="Adam Hay" w:date="2017-03-28T23:35:00Z">
                  <w:rPr/>
                </w:rPrChange>
              </w:rPr>
              <w:t>lightning protection</w:t>
            </w:r>
          </w:p>
        </w:tc>
        <w:tc>
          <w:tcPr>
            <w:tcW w:w="1544"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C107DB" w:rsidRDefault="00EA4259" w:rsidP="00EA4259">
            <w:pPr>
              <w:pStyle w:val="Tabletext"/>
              <w:jc w:val="center"/>
              <w:rPr>
                <w:sz w:val="22"/>
                <w:rPrChange w:id="32" w:author="Adam Hay" w:date="2017-03-28T23:35:00Z">
                  <w:rPr/>
                </w:rPrChange>
              </w:rPr>
            </w:pPr>
            <w:r w:rsidRPr="00C107DB">
              <w:rPr>
                <w:sz w:val="22"/>
                <w:rPrChange w:id="33" w:author="Adam Hay" w:date="2017-03-28T23:35:00Z">
                  <w:rPr/>
                </w:rPrChange>
              </w:rPr>
              <w:t>2.0</w:t>
            </w:r>
          </w:p>
        </w:tc>
        <w:tc>
          <w:tcPr>
            <w:tcW w:w="4281" w:type="dxa"/>
            <w:tcBorders>
              <w:top w:val="single" w:sz="6" w:space="0" w:color="000000"/>
              <w:left w:val="single" w:sz="4" w:space="0" w:color="000000"/>
              <w:bottom w:val="single" w:sz="4" w:space="0" w:color="000000"/>
              <w:right w:val="single" w:sz="4" w:space="0" w:color="000000"/>
            </w:tcBorders>
          </w:tcPr>
          <w:p w14:paraId="3B34A4C7" w14:textId="5B9D5393" w:rsidR="00BB28FC" w:rsidRPr="00C107DB" w:rsidRDefault="00E6194B" w:rsidP="00A4708A">
            <w:pPr>
              <w:pStyle w:val="Tabletext"/>
              <w:ind w:left="2"/>
              <w:rPr>
                <w:sz w:val="22"/>
                <w:rPrChange w:id="34" w:author="Adam Hay" w:date="2017-03-28T23:35:00Z">
                  <w:rPr/>
                </w:rPrChange>
              </w:rPr>
            </w:pPr>
            <w:r w:rsidRPr="00C107DB">
              <w:rPr>
                <w:rFonts w:cs="Arial"/>
                <w:sz w:val="22"/>
                <w:rPrChange w:id="35" w:author="Adam Hay" w:date="2017-03-28T23:35:00Z">
                  <w:rPr>
                    <w:rFonts w:cs="Arial"/>
                  </w:rPr>
                </w:rPrChange>
              </w:rPr>
              <w:t>This module describes how lightning is produced, its effects, how this can be managed and the influences of location</w:t>
            </w:r>
          </w:p>
        </w:tc>
      </w:tr>
      <w:tr w:rsidR="00EA4259" w:rsidRPr="001A35C8" w14:paraId="6A98D6C8" w14:textId="77777777" w:rsidTr="00E6194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43F38645" w:rsidR="00EA4259" w:rsidRPr="00C107DB" w:rsidRDefault="00E6194B" w:rsidP="00EA4259">
            <w:pPr>
              <w:pStyle w:val="Tabletext"/>
              <w:rPr>
                <w:sz w:val="22"/>
                <w:rPrChange w:id="36" w:author="Adam Hay" w:date="2017-03-28T23:35:00Z">
                  <w:rPr/>
                </w:rPrChange>
              </w:rPr>
            </w:pPr>
            <w:r w:rsidRPr="00C107DB">
              <w:rPr>
                <w:sz w:val="22"/>
                <w:rPrChange w:id="37" w:author="Adam Hay" w:date="2017-03-28T23:35:00Z">
                  <w:rPr/>
                </w:rPrChange>
              </w:rPr>
              <w:t>Risk assessment</w:t>
            </w:r>
          </w:p>
        </w:tc>
        <w:tc>
          <w:tcPr>
            <w:tcW w:w="1544" w:type="dxa"/>
            <w:tcBorders>
              <w:top w:val="single" w:sz="4" w:space="0" w:color="000000"/>
              <w:left w:val="single" w:sz="4" w:space="0" w:color="000000"/>
              <w:bottom w:val="single" w:sz="4" w:space="0" w:color="000000"/>
              <w:right w:val="single" w:sz="4" w:space="0" w:color="000000"/>
            </w:tcBorders>
            <w:vAlign w:val="center"/>
          </w:tcPr>
          <w:p w14:paraId="1176D442" w14:textId="40A28D3B" w:rsidR="00EA4259" w:rsidRPr="00C107DB" w:rsidRDefault="00E6194B" w:rsidP="00EA4259">
            <w:pPr>
              <w:pStyle w:val="Tabletext"/>
              <w:jc w:val="center"/>
              <w:rPr>
                <w:sz w:val="22"/>
                <w:rPrChange w:id="38" w:author="Adam Hay" w:date="2017-03-28T23:35:00Z">
                  <w:rPr/>
                </w:rPrChange>
              </w:rPr>
            </w:pPr>
            <w:r w:rsidRPr="00C107DB">
              <w:rPr>
                <w:sz w:val="22"/>
                <w:rPrChange w:id="39" w:author="Adam Hay" w:date="2017-03-28T23:35:00Z">
                  <w:rPr/>
                </w:rPrChange>
              </w:rPr>
              <w:t>1</w:t>
            </w:r>
            <w:r w:rsidR="00EA4259" w:rsidRPr="00C107DB">
              <w:rPr>
                <w:sz w:val="22"/>
                <w:rPrChange w:id="40" w:author="Adam Hay" w:date="2017-03-28T23:35:00Z">
                  <w:rPr/>
                </w:rPrChange>
              </w:rPr>
              <w:t>.0</w:t>
            </w:r>
          </w:p>
        </w:tc>
        <w:tc>
          <w:tcPr>
            <w:tcW w:w="4281" w:type="dxa"/>
            <w:tcBorders>
              <w:top w:val="single" w:sz="4" w:space="0" w:color="000000"/>
              <w:left w:val="single" w:sz="4" w:space="0" w:color="000000"/>
              <w:bottom w:val="single" w:sz="4" w:space="0" w:color="000000"/>
              <w:right w:val="single" w:sz="4" w:space="0" w:color="000000"/>
            </w:tcBorders>
          </w:tcPr>
          <w:p w14:paraId="16B9A26C" w14:textId="2EE26B03" w:rsidR="00EA4259" w:rsidRPr="00C107DB" w:rsidRDefault="00E6194B" w:rsidP="00C107DB">
            <w:pPr>
              <w:pStyle w:val="Tabletext"/>
              <w:ind w:left="2"/>
              <w:rPr>
                <w:sz w:val="22"/>
                <w:rPrChange w:id="41" w:author="Adam Hay" w:date="2017-03-28T23:35:00Z">
                  <w:rPr/>
                </w:rPrChange>
              </w:rPr>
            </w:pPr>
            <w:r w:rsidRPr="00C107DB">
              <w:rPr>
                <w:sz w:val="22"/>
                <w:rPrChange w:id="42" w:author="Adam Hay" w:date="2017-03-28T23:35:00Z">
                  <w:rPr/>
                </w:rPrChange>
              </w:rPr>
              <w:t xml:space="preserve">This module </w:t>
            </w:r>
            <w:del w:id="43" w:author="Adam Hay" w:date="2017-03-28T23:34:00Z">
              <w:r w:rsidRPr="00C107DB" w:rsidDel="00C107DB">
                <w:rPr>
                  <w:sz w:val="22"/>
                  <w:rPrChange w:id="44" w:author="Adam Hay" w:date="2017-03-28T23:35:00Z">
                    <w:rPr/>
                  </w:rPrChange>
                </w:rPr>
                <w:delText xml:space="preserve"> </w:delText>
              </w:r>
            </w:del>
            <w:r w:rsidRPr="00C107DB">
              <w:rPr>
                <w:sz w:val="22"/>
                <w:rPrChange w:id="45" w:author="Adam Hay" w:date="2017-03-28T23:35:00Z">
                  <w:rPr/>
                </w:rPrChange>
              </w:rPr>
              <w:t xml:space="preserve"> outlines the factors influencing the decision to fit lightning protection</w:t>
            </w:r>
          </w:p>
        </w:tc>
      </w:tr>
      <w:tr w:rsidR="00E6194B" w:rsidRPr="001A35C8" w14:paraId="3733F6A1" w14:textId="77777777" w:rsidTr="00E6194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1FB8ABA" w14:textId="453158FD" w:rsidR="00E6194B" w:rsidRPr="00C107DB" w:rsidRDefault="00E6194B" w:rsidP="00EA4259">
            <w:pPr>
              <w:pStyle w:val="Tabletext"/>
              <w:rPr>
                <w:sz w:val="22"/>
                <w:rPrChange w:id="46" w:author="Adam Hay" w:date="2017-03-28T23:35:00Z">
                  <w:rPr/>
                </w:rPrChange>
              </w:rPr>
            </w:pPr>
            <w:r w:rsidRPr="00C107DB">
              <w:rPr>
                <w:sz w:val="22"/>
                <w:rPrChange w:id="47" w:author="Adam Hay" w:date="2017-03-28T23:35:00Z">
                  <w:rPr/>
                </w:rPrChange>
              </w:rPr>
              <w:t>Physical protection design</w:t>
            </w:r>
          </w:p>
        </w:tc>
        <w:tc>
          <w:tcPr>
            <w:tcW w:w="1544" w:type="dxa"/>
            <w:tcBorders>
              <w:top w:val="single" w:sz="4" w:space="0" w:color="000000"/>
              <w:left w:val="single" w:sz="4" w:space="0" w:color="000000"/>
              <w:bottom w:val="single" w:sz="4" w:space="0" w:color="000000"/>
              <w:right w:val="single" w:sz="4" w:space="0" w:color="000000"/>
            </w:tcBorders>
            <w:vAlign w:val="center"/>
          </w:tcPr>
          <w:p w14:paraId="0A05FB68" w14:textId="35462AAA" w:rsidR="00E6194B" w:rsidRPr="00C107DB" w:rsidRDefault="00E6194B" w:rsidP="00EA4259">
            <w:pPr>
              <w:pStyle w:val="Tabletext"/>
              <w:jc w:val="center"/>
              <w:rPr>
                <w:sz w:val="22"/>
                <w:rPrChange w:id="48" w:author="Adam Hay" w:date="2017-03-28T23:35:00Z">
                  <w:rPr/>
                </w:rPrChange>
              </w:rPr>
            </w:pPr>
            <w:r w:rsidRPr="00C107DB">
              <w:rPr>
                <w:sz w:val="22"/>
                <w:rPrChange w:id="49" w:author="Adam Hay" w:date="2017-03-28T23:35:00Z">
                  <w:rPr/>
                </w:rPrChange>
              </w:rPr>
              <w:t>2.0</w:t>
            </w:r>
          </w:p>
        </w:tc>
        <w:tc>
          <w:tcPr>
            <w:tcW w:w="4281" w:type="dxa"/>
            <w:tcBorders>
              <w:top w:val="single" w:sz="4" w:space="0" w:color="000000"/>
              <w:left w:val="single" w:sz="4" w:space="0" w:color="000000"/>
              <w:bottom w:val="single" w:sz="4" w:space="0" w:color="000000"/>
              <w:right w:val="single" w:sz="4" w:space="0" w:color="000000"/>
            </w:tcBorders>
          </w:tcPr>
          <w:p w14:paraId="228A8599" w14:textId="17999694" w:rsidR="00E6194B" w:rsidRPr="00C107DB" w:rsidRDefault="00E6194B" w:rsidP="00BB28FC">
            <w:pPr>
              <w:pStyle w:val="Tabletext"/>
              <w:ind w:left="2"/>
              <w:rPr>
                <w:sz w:val="22"/>
                <w:rPrChange w:id="50" w:author="Adam Hay" w:date="2017-03-28T23:35:00Z">
                  <w:rPr/>
                </w:rPrChange>
              </w:rPr>
            </w:pPr>
            <w:r w:rsidRPr="00C107DB">
              <w:rPr>
                <w:sz w:val="22"/>
              </w:rPr>
              <w:t>This module describes how the energy is managed</w:t>
            </w:r>
          </w:p>
        </w:tc>
      </w:tr>
      <w:tr w:rsidR="00E6194B" w:rsidRPr="001A35C8" w14:paraId="1F585DB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1DB5DF3E" w:rsidR="00EA4259" w:rsidRPr="00C107DB" w:rsidRDefault="00E6194B" w:rsidP="00EA4259">
            <w:pPr>
              <w:pStyle w:val="Tabletext"/>
              <w:rPr>
                <w:sz w:val="22"/>
                <w:rPrChange w:id="51" w:author="Adam Hay" w:date="2017-03-28T23:35:00Z">
                  <w:rPr/>
                </w:rPrChange>
              </w:rPr>
            </w:pPr>
            <w:r w:rsidRPr="00C107DB">
              <w:rPr>
                <w:sz w:val="22"/>
                <w:rPrChange w:id="52" w:author="Adam Hay" w:date="2017-03-28T23:35:00Z">
                  <w:rPr/>
                </w:rPrChange>
              </w:rPr>
              <w:t>Surge protection design</w:t>
            </w:r>
          </w:p>
        </w:tc>
        <w:tc>
          <w:tcPr>
            <w:tcW w:w="1544" w:type="dxa"/>
            <w:tcBorders>
              <w:top w:val="single" w:sz="4" w:space="0" w:color="000000"/>
              <w:left w:val="single" w:sz="4" w:space="0" w:color="000000"/>
              <w:bottom w:val="single" w:sz="4" w:space="0" w:color="000000"/>
              <w:right w:val="single" w:sz="4" w:space="0" w:color="000000"/>
            </w:tcBorders>
            <w:vAlign w:val="center"/>
          </w:tcPr>
          <w:p w14:paraId="0C9507BA" w14:textId="5FDF94D9" w:rsidR="00EA4259" w:rsidRPr="00C107DB" w:rsidRDefault="00E6194B" w:rsidP="00EA4259">
            <w:pPr>
              <w:pStyle w:val="Tabletext"/>
              <w:jc w:val="center"/>
              <w:rPr>
                <w:sz w:val="22"/>
                <w:rPrChange w:id="53" w:author="Adam Hay" w:date="2017-03-28T23:35:00Z">
                  <w:rPr/>
                </w:rPrChange>
              </w:rPr>
            </w:pPr>
            <w:r w:rsidRPr="00C107DB">
              <w:rPr>
                <w:sz w:val="22"/>
                <w:rPrChange w:id="54" w:author="Adam Hay" w:date="2017-03-28T23:35:00Z">
                  <w:rPr/>
                </w:rPrChange>
              </w:rPr>
              <w:t>2.0</w:t>
            </w:r>
          </w:p>
        </w:tc>
        <w:tc>
          <w:tcPr>
            <w:tcW w:w="4281" w:type="dxa"/>
            <w:tcBorders>
              <w:top w:val="single" w:sz="4" w:space="0" w:color="000000"/>
              <w:left w:val="single" w:sz="4" w:space="0" w:color="000000"/>
              <w:bottom w:val="single" w:sz="4" w:space="0" w:color="000000"/>
              <w:right w:val="single" w:sz="4" w:space="0" w:color="000000"/>
            </w:tcBorders>
          </w:tcPr>
          <w:p w14:paraId="4C5621B8" w14:textId="4C4A583F" w:rsidR="00EA4259" w:rsidRPr="00C107DB" w:rsidRDefault="00E6194B" w:rsidP="00BB28FC">
            <w:pPr>
              <w:pStyle w:val="Tabletext"/>
              <w:ind w:left="2"/>
              <w:rPr>
                <w:color w:val="auto"/>
                <w:sz w:val="22"/>
                <w:rPrChange w:id="55" w:author="Adam Hay" w:date="2017-03-28T23:35:00Z">
                  <w:rPr>
                    <w:color w:val="auto"/>
                  </w:rPr>
                </w:rPrChange>
              </w:rPr>
            </w:pPr>
            <w:r w:rsidRPr="00C107DB">
              <w:rPr>
                <w:color w:val="auto"/>
                <w:sz w:val="22"/>
                <w:rPrChange w:id="56" w:author="Adam Hay" w:date="2017-03-28T23:35:00Z">
                  <w:rPr>
                    <w:color w:val="auto"/>
                  </w:rPr>
                </w:rPrChange>
              </w:rPr>
              <w:t>This module describes the manner of limiting the effect of voltage differentials</w:t>
            </w:r>
          </w:p>
        </w:tc>
      </w:tr>
      <w:tr w:rsidR="00E6194B" w:rsidRPr="001A35C8" w14:paraId="6EFCCA2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D9D8F6E" w14:textId="0871DF87" w:rsidR="00E6194B" w:rsidRPr="00C107DB" w:rsidRDefault="00E6194B" w:rsidP="00EA4259">
            <w:pPr>
              <w:pStyle w:val="Tabletext"/>
              <w:rPr>
                <w:sz w:val="22"/>
                <w:rPrChange w:id="57" w:author="Adam Hay" w:date="2017-03-28T23:35:00Z">
                  <w:rPr/>
                </w:rPrChange>
              </w:rPr>
            </w:pPr>
            <w:r w:rsidRPr="00C107DB">
              <w:rPr>
                <w:sz w:val="22"/>
                <w:rPrChange w:id="58" w:author="Adam Hay" w:date="2017-03-28T23:35:00Z">
                  <w:rPr/>
                </w:rPrChange>
              </w:rPr>
              <w:t>Examples of good design practice for AtoN</w:t>
            </w:r>
          </w:p>
        </w:tc>
        <w:tc>
          <w:tcPr>
            <w:tcW w:w="1544" w:type="dxa"/>
            <w:tcBorders>
              <w:top w:val="single" w:sz="4" w:space="0" w:color="000000"/>
              <w:left w:val="single" w:sz="4" w:space="0" w:color="000000"/>
              <w:bottom w:val="single" w:sz="4" w:space="0" w:color="000000"/>
              <w:right w:val="single" w:sz="4" w:space="0" w:color="000000"/>
            </w:tcBorders>
            <w:vAlign w:val="center"/>
          </w:tcPr>
          <w:p w14:paraId="3094559D" w14:textId="3A8A8D90" w:rsidR="00E6194B" w:rsidRPr="00C107DB" w:rsidRDefault="00E6194B" w:rsidP="00EA4259">
            <w:pPr>
              <w:pStyle w:val="Tabletext"/>
              <w:jc w:val="center"/>
              <w:rPr>
                <w:sz w:val="22"/>
                <w:rPrChange w:id="59" w:author="Adam Hay" w:date="2017-03-28T23:35:00Z">
                  <w:rPr/>
                </w:rPrChange>
              </w:rPr>
            </w:pPr>
            <w:r w:rsidRPr="00C107DB">
              <w:rPr>
                <w:sz w:val="22"/>
                <w:rPrChange w:id="60" w:author="Adam Hay" w:date="2017-03-28T23:35:00Z">
                  <w:rPr/>
                </w:rPrChange>
              </w:rPr>
              <w:t>3.0</w:t>
            </w:r>
          </w:p>
        </w:tc>
        <w:tc>
          <w:tcPr>
            <w:tcW w:w="4281" w:type="dxa"/>
            <w:tcBorders>
              <w:top w:val="single" w:sz="4" w:space="0" w:color="000000"/>
              <w:left w:val="single" w:sz="4" w:space="0" w:color="000000"/>
              <w:bottom w:val="single" w:sz="4" w:space="0" w:color="000000"/>
              <w:right w:val="single" w:sz="4" w:space="0" w:color="000000"/>
            </w:tcBorders>
          </w:tcPr>
          <w:p w14:paraId="45A53C08" w14:textId="2A24DBC5" w:rsidR="00E6194B" w:rsidRPr="00C107DB" w:rsidRDefault="00E6194B" w:rsidP="00BB28FC">
            <w:pPr>
              <w:pStyle w:val="Tabletext"/>
              <w:ind w:left="2"/>
              <w:rPr>
                <w:color w:val="auto"/>
                <w:sz w:val="22"/>
                <w:rPrChange w:id="61" w:author="Adam Hay" w:date="2017-03-28T23:35:00Z">
                  <w:rPr>
                    <w:color w:val="auto"/>
                  </w:rPr>
                </w:rPrChange>
              </w:rPr>
            </w:pPr>
            <w:r w:rsidRPr="00C107DB">
              <w:rPr>
                <w:color w:val="auto"/>
                <w:sz w:val="22"/>
                <w:rPrChange w:id="62" w:author="Adam Hay" w:date="2017-03-28T23:35:00Z">
                  <w:rPr>
                    <w:color w:val="auto"/>
                  </w:rPr>
                </w:rPrChange>
              </w:rPr>
              <w:t>This module provides good examples of how lightning protection is applied to AtoN</w:t>
            </w:r>
          </w:p>
        </w:tc>
      </w:tr>
      <w:tr w:rsidR="00E6194B" w:rsidRPr="001A35C8" w14:paraId="14274859"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91B5870" w14:textId="688178E4" w:rsidR="00E6194B" w:rsidRPr="00C107DB" w:rsidRDefault="00E6194B" w:rsidP="00EA4259">
            <w:pPr>
              <w:pStyle w:val="Tabletext"/>
              <w:rPr>
                <w:sz w:val="22"/>
                <w:rPrChange w:id="63" w:author="Adam Hay" w:date="2017-03-28T23:35:00Z">
                  <w:rPr/>
                </w:rPrChange>
              </w:rPr>
            </w:pPr>
            <w:r w:rsidRPr="00C107DB">
              <w:rPr>
                <w:sz w:val="22"/>
                <w:rPrChange w:id="64" w:author="Adam Hay" w:date="2017-03-28T23:35:00Z">
                  <w:rPr/>
                </w:rPrChange>
              </w:rPr>
              <w:t>Lightning protection system maintenance</w:t>
            </w:r>
          </w:p>
        </w:tc>
        <w:tc>
          <w:tcPr>
            <w:tcW w:w="1544" w:type="dxa"/>
            <w:tcBorders>
              <w:top w:val="single" w:sz="4" w:space="0" w:color="000000"/>
              <w:left w:val="single" w:sz="4" w:space="0" w:color="000000"/>
              <w:bottom w:val="single" w:sz="4" w:space="0" w:color="000000"/>
              <w:right w:val="single" w:sz="4" w:space="0" w:color="000000"/>
            </w:tcBorders>
            <w:vAlign w:val="center"/>
          </w:tcPr>
          <w:p w14:paraId="691CA52A" w14:textId="1BF348E0" w:rsidR="00E6194B" w:rsidRPr="00C107DB" w:rsidRDefault="00E6194B" w:rsidP="00EA4259">
            <w:pPr>
              <w:pStyle w:val="Tabletext"/>
              <w:jc w:val="center"/>
              <w:rPr>
                <w:sz w:val="22"/>
                <w:rPrChange w:id="65" w:author="Adam Hay" w:date="2017-03-28T23:35:00Z">
                  <w:rPr/>
                </w:rPrChange>
              </w:rPr>
            </w:pPr>
            <w:r w:rsidRPr="00C107DB">
              <w:rPr>
                <w:sz w:val="22"/>
                <w:rPrChange w:id="66" w:author="Adam Hay" w:date="2017-03-28T23:35:00Z">
                  <w:rPr/>
                </w:rPrChange>
              </w:rPr>
              <w:t>1.0</w:t>
            </w:r>
          </w:p>
        </w:tc>
        <w:tc>
          <w:tcPr>
            <w:tcW w:w="4281" w:type="dxa"/>
            <w:tcBorders>
              <w:top w:val="single" w:sz="4" w:space="0" w:color="000000"/>
              <w:left w:val="single" w:sz="4" w:space="0" w:color="000000"/>
              <w:bottom w:val="single" w:sz="4" w:space="0" w:color="000000"/>
              <w:right w:val="single" w:sz="4" w:space="0" w:color="000000"/>
            </w:tcBorders>
          </w:tcPr>
          <w:p w14:paraId="0AF92C5B" w14:textId="3071D593" w:rsidR="00E6194B" w:rsidRPr="00C107DB" w:rsidRDefault="00E6194B" w:rsidP="00BB28FC">
            <w:pPr>
              <w:pStyle w:val="Tabletext"/>
              <w:ind w:left="2"/>
              <w:rPr>
                <w:color w:val="auto"/>
                <w:sz w:val="22"/>
                <w:rPrChange w:id="67" w:author="Adam Hay" w:date="2017-03-28T23:35:00Z">
                  <w:rPr>
                    <w:color w:val="auto"/>
                  </w:rPr>
                </w:rPrChange>
              </w:rPr>
            </w:pPr>
            <w:r w:rsidRPr="00C107DB">
              <w:rPr>
                <w:color w:val="auto"/>
                <w:sz w:val="22"/>
                <w:rPrChange w:id="68" w:author="Adam Hay" w:date="2017-03-28T23:35:00Z">
                  <w:rPr>
                    <w:color w:val="auto"/>
                  </w:rPr>
                </w:rPrChange>
              </w:rPr>
              <w:t>This module explains the periodic steps to be taken to effectively maintain a system</w:t>
            </w:r>
          </w:p>
        </w:tc>
      </w:tr>
      <w:tr w:rsidR="00E6194B" w:rsidRPr="001A35C8" w14:paraId="7F0AA6CE"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F0C9CDE" w14:textId="317DBBFF" w:rsidR="00E6194B" w:rsidRPr="00C107DB" w:rsidRDefault="00E6194B" w:rsidP="00EA4259">
            <w:pPr>
              <w:pStyle w:val="Tabletext"/>
              <w:rPr>
                <w:sz w:val="22"/>
                <w:rPrChange w:id="69" w:author="Adam Hay" w:date="2017-03-28T23:35:00Z">
                  <w:rPr/>
                </w:rPrChange>
              </w:rPr>
            </w:pPr>
            <w:r w:rsidRPr="00C107DB">
              <w:rPr>
                <w:sz w:val="22"/>
              </w:rPr>
              <w:lastRenderedPageBreak/>
              <w:t>Practical maintenance of a lightning protection system</w:t>
            </w:r>
          </w:p>
        </w:tc>
        <w:tc>
          <w:tcPr>
            <w:tcW w:w="1544" w:type="dxa"/>
            <w:tcBorders>
              <w:top w:val="single" w:sz="4" w:space="0" w:color="000000"/>
              <w:left w:val="single" w:sz="4" w:space="0" w:color="000000"/>
              <w:bottom w:val="single" w:sz="4" w:space="0" w:color="000000"/>
              <w:right w:val="single" w:sz="4" w:space="0" w:color="000000"/>
            </w:tcBorders>
            <w:vAlign w:val="center"/>
          </w:tcPr>
          <w:p w14:paraId="21EAF9EB" w14:textId="043AF255" w:rsidR="00E6194B" w:rsidRPr="00C107DB" w:rsidRDefault="00E6194B" w:rsidP="00EA4259">
            <w:pPr>
              <w:pStyle w:val="Tabletext"/>
              <w:jc w:val="center"/>
              <w:rPr>
                <w:sz w:val="22"/>
                <w:rPrChange w:id="70" w:author="Adam Hay" w:date="2017-03-28T23:35:00Z">
                  <w:rPr/>
                </w:rPrChange>
              </w:rPr>
            </w:pPr>
            <w:r w:rsidRPr="00C107DB">
              <w:rPr>
                <w:sz w:val="22"/>
                <w:rPrChange w:id="71" w:author="Adam Hay" w:date="2017-03-28T23:35:00Z">
                  <w:rPr/>
                </w:rPrChange>
              </w:rPr>
              <w:t>2.0</w:t>
            </w:r>
          </w:p>
        </w:tc>
        <w:tc>
          <w:tcPr>
            <w:tcW w:w="4281" w:type="dxa"/>
            <w:tcBorders>
              <w:top w:val="single" w:sz="4" w:space="0" w:color="000000"/>
              <w:left w:val="single" w:sz="4" w:space="0" w:color="000000"/>
              <w:bottom w:val="single" w:sz="4" w:space="0" w:color="000000"/>
              <w:right w:val="single" w:sz="4" w:space="0" w:color="000000"/>
            </w:tcBorders>
          </w:tcPr>
          <w:p w14:paraId="4E827D38" w14:textId="442A567D" w:rsidR="00E6194B" w:rsidRPr="00C107DB" w:rsidRDefault="00E6194B" w:rsidP="00377DFA">
            <w:pPr>
              <w:pStyle w:val="Tabletext"/>
              <w:ind w:left="2"/>
              <w:rPr>
                <w:color w:val="auto"/>
                <w:sz w:val="22"/>
                <w:rPrChange w:id="72" w:author="Adam Hay" w:date="2017-03-28T23:35:00Z">
                  <w:rPr>
                    <w:color w:val="auto"/>
                  </w:rPr>
                </w:rPrChange>
              </w:rPr>
            </w:pPr>
            <w:r w:rsidRPr="00C107DB">
              <w:rPr>
                <w:color w:val="auto"/>
                <w:sz w:val="22"/>
                <w:rPrChange w:id="73" w:author="Adam Hay" w:date="2017-03-28T23:35:00Z">
                  <w:rPr>
                    <w:color w:val="auto"/>
                  </w:rPr>
                </w:rPrChange>
              </w:rPr>
              <w:t>This practical module demonstrates how to maintain an effective lightning protection system</w:t>
            </w:r>
            <w:r w:rsidR="00377DFA" w:rsidRPr="00C107DB">
              <w:rPr>
                <w:color w:val="auto"/>
                <w:sz w:val="22"/>
                <w:rPrChange w:id="74" w:author="Adam Hay" w:date="2017-03-28T23:35:00Z">
                  <w:rPr>
                    <w:color w:val="auto"/>
                  </w:rPr>
                </w:rPrChange>
              </w:rPr>
              <w:t xml:space="preserve"> (</w:t>
            </w:r>
            <w:r w:rsidR="00377DFA" w:rsidRPr="00C107DB">
              <w:rPr>
                <w:b/>
                <w:color w:val="auto"/>
                <w:sz w:val="22"/>
                <w:rPrChange w:id="75" w:author="Adam Hay" w:date="2017-03-28T23:35:00Z">
                  <w:rPr>
                    <w:b/>
                    <w:color w:val="auto"/>
                  </w:rPr>
                </w:rPrChange>
              </w:rPr>
              <w:t>Optional</w:t>
            </w:r>
            <w:r w:rsidR="00377DFA" w:rsidRPr="00C107DB">
              <w:rPr>
                <w:color w:val="auto"/>
                <w:sz w:val="22"/>
                <w:rPrChange w:id="76" w:author="Adam Hay" w:date="2017-03-28T23:35:00Z">
                  <w:rPr>
                    <w:color w:val="auto"/>
                  </w:rPr>
                </w:rPrChange>
              </w:rPr>
              <w:t>)</w:t>
            </w:r>
          </w:p>
        </w:tc>
      </w:tr>
      <w:tr w:rsidR="00E6194B" w:rsidRPr="001A35C8" w14:paraId="3A21DDF2" w14:textId="77777777" w:rsidTr="00E6194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DD44773" w14:textId="5012DE0A" w:rsidR="00E6194B" w:rsidRPr="00C107DB" w:rsidRDefault="00E6194B" w:rsidP="00EA4259">
            <w:pPr>
              <w:pStyle w:val="Tabletext"/>
              <w:rPr>
                <w:sz w:val="22"/>
                <w:rPrChange w:id="77" w:author="Adam Hay" w:date="2017-03-28T23:35:00Z">
                  <w:rPr/>
                </w:rPrChange>
              </w:rPr>
            </w:pPr>
            <w:r w:rsidRPr="00C107DB">
              <w:rPr>
                <w:sz w:val="22"/>
                <w:rPrChange w:id="78" w:author="Adam Hay" w:date="2017-03-28T23:35:00Z">
                  <w:rPr/>
                </w:rPrChange>
              </w:rPr>
              <w:t>Evaluation</w:t>
            </w:r>
          </w:p>
        </w:tc>
        <w:tc>
          <w:tcPr>
            <w:tcW w:w="1544" w:type="dxa"/>
            <w:tcBorders>
              <w:top w:val="single" w:sz="4" w:space="0" w:color="000000"/>
              <w:left w:val="single" w:sz="4" w:space="0" w:color="000000"/>
              <w:bottom w:val="single" w:sz="4" w:space="0" w:color="000000"/>
              <w:right w:val="single" w:sz="4" w:space="0" w:color="000000"/>
            </w:tcBorders>
            <w:vAlign w:val="center"/>
          </w:tcPr>
          <w:p w14:paraId="33C6022F" w14:textId="7488A6A1" w:rsidR="00E6194B" w:rsidRPr="00C107DB" w:rsidRDefault="00E6194B" w:rsidP="00EA4259">
            <w:pPr>
              <w:pStyle w:val="Tabletext"/>
              <w:jc w:val="center"/>
              <w:rPr>
                <w:sz w:val="22"/>
                <w:rPrChange w:id="79" w:author="Adam Hay" w:date="2017-03-28T23:35:00Z">
                  <w:rPr/>
                </w:rPrChange>
              </w:rPr>
            </w:pPr>
            <w:r w:rsidRPr="00C107DB">
              <w:rPr>
                <w:sz w:val="22"/>
                <w:rPrChange w:id="80" w:author="Adam Hay" w:date="2017-03-28T23:35:00Z">
                  <w:rPr/>
                </w:rPrChange>
              </w:rPr>
              <w:t>1.0</w:t>
            </w:r>
          </w:p>
        </w:tc>
        <w:tc>
          <w:tcPr>
            <w:tcW w:w="4281" w:type="dxa"/>
            <w:tcBorders>
              <w:top w:val="single" w:sz="4" w:space="0" w:color="000000"/>
              <w:left w:val="single" w:sz="4" w:space="0" w:color="000000"/>
              <w:bottom w:val="single" w:sz="4" w:space="0" w:color="000000"/>
              <w:right w:val="single" w:sz="4" w:space="0" w:color="000000"/>
            </w:tcBorders>
          </w:tcPr>
          <w:p w14:paraId="4E4EA522" w14:textId="0E956E07" w:rsidR="00E6194B" w:rsidRPr="00C107DB" w:rsidRDefault="00E6194B" w:rsidP="00E6194B">
            <w:pPr>
              <w:pStyle w:val="Tabletext"/>
              <w:ind w:left="2"/>
              <w:rPr>
                <w:color w:val="auto"/>
                <w:sz w:val="22"/>
                <w:rPrChange w:id="81" w:author="Adam Hay" w:date="2017-03-28T23:35:00Z">
                  <w:rPr>
                    <w:color w:val="auto"/>
                  </w:rPr>
                </w:rPrChange>
              </w:rPr>
            </w:pPr>
            <w:r w:rsidRPr="00C107DB">
              <w:rPr>
                <w:color w:val="auto"/>
                <w:sz w:val="22"/>
                <w:rPrChange w:id="82" w:author="Adam Hay" w:date="2017-03-28T23:35:00Z">
                  <w:rPr>
                    <w:color w:val="auto"/>
                  </w:rPr>
                </w:rPrChange>
              </w:rPr>
              <w:t>Written test</w:t>
            </w:r>
          </w:p>
        </w:tc>
      </w:tr>
      <w:tr w:rsidR="00E6194B" w:rsidRPr="001A35C8" w14:paraId="1AE16488" w14:textId="77777777" w:rsidTr="00E6194B">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C107DB" w:rsidRDefault="00EA4259" w:rsidP="00EA4259">
            <w:pPr>
              <w:pStyle w:val="Tabletext"/>
              <w:rPr>
                <w:sz w:val="22"/>
                <w:rPrChange w:id="83" w:author="Adam Hay" w:date="2017-03-28T23:35:00Z">
                  <w:rPr/>
                </w:rPrChange>
              </w:rPr>
            </w:pPr>
            <w:r w:rsidRPr="00C107DB">
              <w:rPr>
                <w:b/>
                <w:bCs/>
                <w:sz w:val="22"/>
                <w:rPrChange w:id="84" w:author="Adam Hay" w:date="2017-03-28T23:35:00Z">
                  <w:rPr>
                    <w:b/>
                    <w:bCs/>
                  </w:rPr>
                </w:rPrChange>
              </w:rPr>
              <w:t>Total Hours</w:t>
            </w:r>
          </w:p>
        </w:tc>
        <w:tc>
          <w:tcPr>
            <w:tcW w:w="1544" w:type="dxa"/>
            <w:tcBorders>
              <w:top w:val="single" w:sz="4" w:space="0" w:color="000000"/>
              <w:left w:val="single" w:sz="4" w:space="0" w:color="000000"/>
              <w:bottom w:val="single" w:sz="6" w:space="0" w:color="000000"/>
              <w:right w:val="single" w:sz="4" w:space="0" w:color="000000"/>
            </w:tcBorders>
            <w:vAlign w:val="center"/>
          </w:tcPr>
          <w:p w14:paraId="10D48BC6" w14:textId="49BF8571" w:rsidR="00EA4259" w:rsidRPr="00C107DB" w:rsidRDefault="00EA4259" w:rsidP="00E6194B">
            <w:pPr>
              <w:pStyle w:val="Tabletext"/>
              <w:jc w:val="center"/>
              <w:rPr>
                <w:b/>
                <w:sz w:val="22"/>
                <w:rPrChange w:id="85" w:author="Adam Hay" w:date="2017-03-28T23:35:00Z">
                  <w:rPr>
                    <w:b/>
                  </w:rPr>
                </w:rPrChange>
              </w:rPr>
            </w:pPr>
            <w:r w:rsidRPr="00C107DB">
              <w:rPr>
                <w:b/>
                <w:sz w:val="22"/>
                <w:rPrChange w:id="86" w:author="Adam Hay" w:date="2017-03-28T23:35:00Z">
                  <w:rPr>
                    <w:b/>
                  </w:rPr>
                </w:rPrChange>
              </w:rPr>
              <w:t>1</w:t>
            </w:r>
            <w:r w:rsidR="00E6194B" w:rsidRPr="00C107DB">
              <w:rPr>
                <w:b/>
                <w:sz w:val="22"/>
                <w:rPrChange w:id="87" w:author="Adam Hay" w:date="2017-03-28T23:35:00Z">
                  <w:rPr>
                    <w:b/>
                  </w:rPr>
                </w:rPrChange>
              </w:rPr>
              <w:t>2.0 or 14.0</w:t>
            </w:r>
          </w:p>
        </w:tc>
        <w:tc>
          <w:tcPr>
            <w:tcW w:w="4281" w:type="dxa"/>
            <w:tcBorders>
              <w:top w:val="single" w:sz="4" w:space="0" w:color="000000"/>
              <w:left w:val="single" w:sz="4" w:space="0" w:color="000000"/>
              <w:bottom w:val="single" w:sz="6" w:space="0" w:color="000000"/>
              <w:right w:val="single" w:sz="4" w:space="0" w:color="000000"/>
            </w:tcBorders>
          </w:tcPr>
          <w:p w14:paraId="4502E393" w14:textId="4043AE87" w:rsidR="00EA4259" w:rsidRPr="00C107DB" w:rsidRDefault="00EA4259" w:rsidP="00E6194B">
            <w:pPr>
              <w:pStyle w:val="Tabletext"/>
              <w:ind w:left="2"/>
              <w:rPr>
                <w:color w:val="auto"/>
                <w:sz w:val="22"/>
                <w:rPrChange w:id="88" w:author="Adam Hay" w:date="2017-03-28T23:35:00Z">
                  <w:rPr>
                    <w:color w:val="auto"/>
                  </w:rPr>
                </w:rPrChange>
              </w:rPr>
            </w:pPr>
            <w:r w:rsidRPr="00C107DB">
              <w:rPr>
                <w:color w:val="auto"/>
                <w:sz w:val="22"/>
                <w:rPrChange w:id="89" w:author="Adam Hay" w:date="2017-03-28T23:35:00Z">
                  <w:rPr>
                    <w:color w:val="auto"/>
                  </w:rPr>
                </w:rPrChange>
              </w:rPr>
              <w:t>Two</w:t>
            </w:r>
            <w:r w:rsidR="00E6194B" w:rsidRPr="00C107DB">
              <w:rPr>
                <w:color w:val="auto"/>
                <w:sz w:val="22"/>
                <w:rPrChange w:id="90" w:author="Adam Hay" w:date="2017-03-28T23:35:00Z">
                  <w:rPr>
                    <w:color w:val="auto"/>
                  </w:rPr>
                </w:rPrChange>
              </w:rPr>
              <w:t>-</w:t>
            </w:r>
            <w:r w:rsidRPr="00C107DB">
              <w:rPr>
                <w:color w:val="auto"/>
                <w:sz w:val="22"/>
                <w:rPrChange w:id="91" w:author="Adam Hay" w:date="2017-03-28T23:35:00Z">
                  <w:rPr>
                    <w:color w:val="auto"/>
                  </w:rPr>
                </w:rPrChange>
              </w:rPr>
              <w:t>day</w:t>
            </w:r>
            <w:r w:rsidR="00E6194B" w:rsidRPr="00C107DB">
              <w:rPr>
                <w:color w:val="auto"/>
                <w:sz w:val="22"/>
                <w:rPrChange w:id="92" w:author="Adam Hay" w:date="2017-03-28T23:35:00Z">
                  <w:rPr>
                    <w:color w:val="auto"/>
                  </w:rPr>
                </w:rPrChange>
              </w:rPr>
              <w:t xml:space="preserve"> / three-day</w:t>
            </w:r>
            <w:r w:rsidRPr="00C107DB">
              <w:rPr>
                <w:color w:val="auto"/>
                <w:sz w:val="22"/>
                <w:rPrChange w:id="93" w:author="Adam Hay" w:date="2017-03-28T23:35:00Z">
                  <w:rPr>
                    <w:color w:val="auto"/>
                  </w:rPr>
                </w:rPrChange>
              </w:rPr>
              <w:t xml:space="preserve">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94" w:name="_Toc471297663"/>
      <w:r>
        <w:t>SPECIFIC COURSE RELATED TEACHING AIDS</w:t>
      </w:r>
      <w:bookmarkEnd w:id="94"/>
    </w:p>
    <w:p w14:paraId="2981C611" w14:textId="77777777" w:rsidR="00EA4259" w:rsidRDefault="00EA4259" w:rsidP="00EA4259">
      <w:pPr>
        <w:pStyle w:val="Heading1separatationline"/>
      </w:pPr>
    </w:p>
    <w:p w14:paraId="2DE11969" w14:textId="117BD096" w:rsidR="00E6194B" w:rsidRPr="00E6194B" w:rsidRDefault="00E6194B" w:rsidP="00E6194B">
      <w:pPr>
        <w:pStyle w:val="List1"/>
      </w:pPr>
      <w:r w:rsidRPr="00E6194B">
        <w:t xml:space="preserve">This course is classroom based with a site visit. </w:t>
      </w:r>
      <w:r w:rsidR="002F0792">
        <w:t xml:space="preserve"> </w:t>
      </w:r>
      <w:r w:rsidRPr="00E6194B">
        <w:t>Classrooms should be equipped with blackboards, whiteboards, and overhead projectors to enable presentation of the subject matter.</w:t>
      </w:r>
    </w:p>
    <w:p w14:paraId="2F98A823" w14:textId="68EEB7BB" w:rsidR="00E6194B" w:rsidRPr="00E6194B" w:rsidDel="0058609B" w:rsidRDefault="001C613E" w:rsidP="00E6194B">
      <w:pPr>
        <w:pStyle w:val="List1"/>
        <w:rPr>
          <w:del w:id="95" w:author="Adam Hay" w:date="2017-03-29T22:54:00Z"/>
        </w:rPr>
      </w:pPr>
      <w:ins w:id="96" w:author="Adam Hay" w:date="2017-03-28T22:03:00Z">
        <w:r>
          <w:t>The course should preferabl</w:t>
        </w:r>
      </w:ins>
      <w:ins w:id="97" w:author="Adam Hay" w:date="2017-03-28T23:35:00Z">
        <w:r w:rsidR="00C107DB">
          <w:t>y</w:t>
        </w:r>
      </w:ins>
      <w:ins w:id="98" w:author="Adam Hay" w:date="2017-03-28T22:03:00Z">
        <w:r>
          <w:t xml:space="preserve"> include a </w:t>
        </w:r>
      </w:ins>
      <w:del w:id="99" w:author="Adam Hay" w:date="2017-03-28T22:03:00Z">
        <w:r w:rsidR="00E6194B" w:rsidRPr="00E6194B" w:rsidDel="001C613E">
          <w:delText>V</w:delText>
        </w:r>
      </w:del>
      <w:ins w:id="100" w:author="Adam Hay" w:date="2017-03-28T22:03:00Z">
        <w:r>
          <w:t>v</w:t>
        </w:r>
      </w:ins>
      <w:r w:rsidR="00E6194B" w:rsidRPr="00E6194B">
        <w:t>isit to a lighthouse with a suitable lightning protection system</w:t>
      </w:r>
      <w:ins w:id="101" w:author="Adam Hay" w:date="2017-03-29T22:54:00Z">
        <w:r w:rsidR="0058609B">
          <w:t xml:space="preserve"> and the use of  </w:t>
        </w:r>
      </w:ins>
      <w:del w:id="102" w:author="Adam Hay" w:date="2017-03-29T22:54:00Z">
        <w:r w:rsidR="00E6194B" w:rsidRPr="00E6194B" w:rsidDel="0058609B">
          <w:delText>.</w:delText>
        </w:r>
      </w:del>
    </w:p>
    <w:p w14:paraId="729843D4" w14:textId="0632E102" w:rsidR="0010151D" w:rsidRDefault="00E6194B" w:rsidP="00E6194B">
      <w:pPr>
        <w:pStyle w:val="List1"/>
      </w:pPr>
      <w:del w:id="103" w:author="Adam Hay" w:date="2017-03-29T22:54:00Z">
        <w:r w:rsidRPr="00E6194B" w:rsidDel="0058609B">
          <w:delText>E</w:delText>
        </w:r>
      </w:del>
      <w:proofErr w:type="gramStart"/>
      <w:ins w:id="104" w:author="Adam Hay" w:date="2017-03-29T22:54:00Z">
        <w:r w:rsidR="0058609B">
          <w:t>e</w:t>
        </w:r>
      </w:ins>
      <w:r w:rsidRPr="00E6194B">
        <w:t>arth</w:t>
      </w:r>
      <w:proofErr w:type="gramEnd"/>
      <w:r w:rsidRPr="00E6194B">
        <w:t xml:space="preserve"> resistance measuring equipment.</w:t>
      </w:r>
    </w:p>
    <w:p w14:paraId="566F1972" w14:textId="77777777" w:rsidR="0010151D" w:rsidRPr="003322BB" w:rsidRDefault="0010151D" w:rsidP="0010151D">
      <w:pPr>
        <w:pStyle w:val="Heading1"/>
      </w:pPr>
      <w:bookmarkStart w:id="105" w:name="_Toc449012678"/>
      <w:bookmarkStart w:id="106" w:name="_Toc471297664"/>
      <w:r w:rsidRPr="003322BB">
        <w:t>ACRONYMS</w:t>
      </w:r>
      <w:bookmarkEnd w:id="105"/>
      <w:bookmarkEnd w:id="106"/>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107" w:name="_Toc449012679"/>
      <w:bookmarkStart w:id="108" w:name="_Toc471297665"/>
      <w:r>
        <w:rPr>
          <w:caps w:val="0"/>
        </w:rPr>
        <w:t>DEFINITIONS</w:t>
      </w:r>
      <w:bookmarkEnd w:id="107"/>
      <w:bookmarkEnd w:id="108"/>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109" w:name="_Toc449012680"/>
      <w:bookmarkStart w:id="110" w:name="_Toc471297666"/>
      <w:r w:rsidRPr="003322BB">
        <w:t>REFERENCES</w:t>
      </w:r>
      <w:bookmarkEnd w:id="109"/>
      <w:bookmarkEnd w:id="110"/>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77777777" w:rsidR="0010151D" w:rsidRDefault="0010151D" w:rsidP="00665C35">
      <w:pPr>
        <w:pStyle w:val="List1"/>
        <w:numPr>
          <w:ilvl w:val="0"/>
          <w:numId w:val="21"/>
        </w:numPr>
      </w:pPr>
      <w:r>
        <w:t xml:space="preserve">IALA </w:t>
      </w:r>
      <w:r w:rsidRPr="003322BB">
        <w:t>NAVG</w:t>
      </w:r>
      <w:r>
        <w:t>UIDE.</w:t>
      </w:r>
    </w:p>
    <w:p w14:paraId="045E5FF4" w14:textId="463C67BA" w:rsidR="00E6194B" w:rsidRDefault="00E6194B" w:rsidP="00E6194B">
      <w:pPr>
        <w:pStyle w:val="Bullet1"/>
        <w:numPr>
          <w:ilvl w:val="0"/>
          <w:numId w:val="21"/>
        </w:numPr>
        <w:spacing w:line="240" w:lineRule="auto"/>
        <w:jc w:val="both"/>
        <w:outlineLvl w:val="0"/>
      </w:pPr>
      <w:r>
        <w:t xml:space="preserve">IALA Guideline 1012 on </w:t>
      </w:r>
      <w:proofErr w:type="gramStart"/>
      <w:r>
        <w:t>The</w:t>
      </w:r>
      <w:proofErr w:type="gramEnd"/>
      <w:r>
        <w:t xml:space="preserve"> Protection of Lighthouses and Aids to Navigation against Damage from Lightning.</w:t>
      </w:r>
    </w:p>
    <w:p w14:paraId="3C7FF4FC" w14:textId="3393C013" w:rsidR="00E6194B" w:rsidRDefault="00E6194B" w:rsidP="00E6194B">
      <w:pPr>
        <w:pStyle w:val="List1"/>
        <w:numPr>
          <w:ilvl w:val="0"/>
          <w:numId w:val="21"/>
        </w:numPr>
      </w:pPr>
      <w:r>
        <w:t>Manufacturers’ handbooks on earth resistance measuring equipment used by the organisation</w:t>
      </w:r>
      <w:r w:rsidRPr="00E6194B">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111" w:name="_Toc471297667"/>
      <w:r>
        <w:t>– TEACHING MODULES</w:t>
      </w:r>
      <w:bookmarkEnd w:id="111"/>
    </w:p>
    <w:p w14:paraId="594CFB71" w14:textId="2B43A32B" w:rsidR="00FD3637" w:rsidRDefault="00FD3637" w:rsidP="00665C35">
      <w:pPr>
        <w:pStyle w:val="Heading1"/>
        <w:numPr>
          <w:ilvl w:val="0"/>
          <w:numId w:val="23"/>
        </w:numPr>
      </w:pPr>
      <w:bookmarkStart w:id="112" w:name="_Toc471297668"/>
      <w:r>
        <w:t xml:space="preserve">MODULE 1 – </w:t>
      </w:r>
      <w:r w:rsidR="006D71B1" w:rsidRPr="006970BD">
        <w:rPr>
          <w:caps w:val="0"/>
        </w:rPr>
        <w:t>INTRODUCTION TO LIGHTNING PROTECTION</w:t>
      </w:r>
      <w:bookmarkEnd w:id="112"/>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113" w:name="_Toc471297669"/>
      <w:r>
        <w:t>Scope</w:t>
      </w:r>
      <w:bookmarkEnd w:id="113"/>
    </w:p>
    <w:p w14:paraId="5A5257DC" w14:textId="77777777" w:rsidR="00FD3637" w:rsidRDefault="00FD3637" w:rsidP="00FD3637">
      <w:pPr>
        <w:pStyle w:val="Heading2separationline"/>
      </w:pPr>
    </w:p>
    <w:p w14:paraId="24018A0F" w14:textId="73617113" w:rsidR="00FD3637" w:rsidRDefault="006D71B1" w:rsidP="00FD3637">
      <w:pPr>
        <w:pStyle w:val="BodyText"/>
      </w:pPr>
      <w:r w:rsidRPr="006D71B1">
        <w:rPr>
          <w:rFonts w:cs="Arial"/>
        </w:rPr>
        <w:t>This module describes how lightning is produced, its effects, how this can be managed and the influences of location.</w:t>
      </w:r>
    </w:p>
    <w:p w14:paraId="6A1A33F1" w14:textId="77777777" w:rsidR="00FD3637" w:rsidRDefault="00FD3637" w:rsidP="00FD3637">
      <w:pPr>
        <w:pStyle w:val="Heading2"/>
      </w:pPr>
      <w:bookmarkStart w:id="114" w:name="_Toc471297670"/>
      <w:r>
        <w:t>Learning Objective</w:t>
      </w:r>
      <w:bookmarkEnd w:id="114"/>
    </w:p>
    <w:p w14:paraId="0A47A43B" w14:textId="77777777" w:rsidR="00FD3637" w:rsidRDefault="00FD3637" w:rsidP="00FD3637">
      <w:pPr>
        <w:pStyle w:val="Heading2separationline"/>
      </w:pPr>
    </w:p>
    <w:p w14:paraId="797432B0" w14:textId="71D0F185" w:rsidR="002A689F" w:rsidRPr="002A689F" w:rsidRDefault="006D71B1" w:rsidP="00FD3637">
      <w:pPr>
        <w:pStyle w:val="BodyText"/>
        <w:rPr>
          <w:b/>
        </w:rPr>
      </w:pPr>
      <w:r w:rsidRPr="00992134">
        <w:t xml:space="preserve">To gain a </w:t>
      </w:r>
      <w:r w:rsidRPr="00992134">
        <w:rPr>
          <w:b/>
        </w:rPr>
        <w:t>basic</w:t>
      </w:r>
      <w:r w:rsidRPr="00992134">
        <w:t xml:space="preserve"> understanding of what lightning is and how this varies with location, plus</w:t>
      </w:r>
      <w:r>
        <w:t xml:space="preserve"> </w:t>
      </w:r>
      <w:del w:id="115" w:author="Adam Hay" w:date="2017-03-29T22:55:00Z">
        <w:r w:rsidDel="0058609B">
          <w:delText>to</w:delText>
        </w:r>
        <w:r w:rsidRPr="00992134" w:rsidDel="0058609B">
          <w:delText xml:space="preserve"> </w:delText>
        </w:r>
      </w:del>
      <w:ins w:id="116" w:author="Adam Hay" w:date="2017-03-29T22:55:00Z">
        <w:r w:rsidR="0058609B">
          <w:t>an</w:t>
        </w:r>
        <w:r w:rsidR="0058609B" w:rsidRPr="00992134">
          <w:t xml:space="preserve"> </w:t>
        </w:r>
      </w:ins>
      <w:r w:rsidRPr="00992134">
        <w:t>understand</w:t>
      </w:r>
      <w:ins w:id="117" w:author="Adam Hay" w:date="2017-03-29T22:55:00Z">
        <w:r w:rsidR="0058609B">
          <w:t>ing of</w:t>
        </w:r>
      </w:ins>
      <w:r w:rsidRPr="00992134">
        <w:t xml:space="preserve"> the effects of a strike and how this can be managed.</w:t>
      </w:r>
    </w:p>
    <w:p w14:paraId="79C9802C" w14:textId="77777777" w:rsidR="00FD3637" w:rsidRDefault="00FD3637" w:rsidP="00FD3637">
      <w:pPr>
        <w:pStyle w:val="Heading2"/>
      </w:pPr>
      <w:bookmarkStart w:id="118" w:name="_Toc471297671"/>
      <w:r>
        <w:t>S</w:t>
      </w:r>
      <w:r w:rsidR="003A30F5">
        <w:t>yllabus</w:t>
      </w:r>
      <w:bookmarkEnd w:id="118"/>
    </w:p>
    <w:p w14:paraId="42470A1A" w14:textId="77777777" w:rsidR="00FD3637" w:rsidRDefault="00FD3637" w:rsidP="00FD3637">
      <w:pPr>
        <w:pStyle w:val="Heading2separationline"/>
      </w:pPr>
    </w:p>
    <w:p w14:paraId="3A5B5380" w14:textId="7B92A4DE" w:rsidR="00FD3637" w:rsidRDefault="00FD3637" w:rsidP="00FD3637">
      <w:pPr>
        <w:pStyle w:val="Heading3"/>
      </w:pPr>
      <w:bookmarkStart w:id="119" w:name="_Toc471297672"/>
      <w:r>
        <w:t xml:space="preserve">Lesson 1 – </w:t>
      </w:r>
      <w:r w:rsidR="006D71B1" w:rsidRPr="006D71B1">
        <w:t>The Nature of Lightning and the Effects of Location</w:t>
      </w:r>
      <w:bookmarkEnd w:id="119"/>
    </w:p>
    <w:p w14:paraId="3C8996A1" w14:textId="6B555796" w:rsidR="006D71B1" w:rsidRPr="006D71B1" w:rsidRDefault="006D71B1" w:rsidP="0058189E">
      <w:pPr>
        <w:pStyle w:val="List1"/>
        <w:numPr>
          <w:ilvl w:val="0"/>
          <w:numId w:val="26"/>
        </w:numPr>
      </w:pPr>
      <w:r w:rsidRPr="006D71B1">
        <w:t>What is lightning</w:t>
      </w:r>
      <w:r>
        <w:t>?</w:t>
      </w:r>
    </w:p>
    <w:p w14:paraId="05646C91" w14:textId="440DF5ED" w:rsidR="006D71B1" w:rsidRPr="006D71B1" w:rsidRDefault="006D71B1" w:rsidP="0058189E">
      <w:pPr>
        <w:pStyle w:val="List1"/>
        <w:numPr>
          <w:ilvl w:val="0"/>
          <w:numId w:val="26"/>
        </w:numPr>
      </w:pPr>
      <w:r w:rsidRPr="006D71B1">
        <w:t>How is it generated</w:t>
      </w:r>
      <w:r>
        <w:t>?</w:t>
      </w:r>
    </w:p>
    <w:p w14:paraId="78A5B47D" w14:textId="66A0563E" w:rsidR="006D71B1" w:rsidRPr="006D71B1" w:rsidRDefault="006D71B1" w:rsidP="0058189E">
      <w:pPr>
        <w:pStyle w:val="List1"/>
        <w:numPr>
          <w:ilvl w:val="0"/>
          <w:numId w:val="26"/>
        </w:numPr>
      </w:pPr>
      <w:r w:rsidRPr="006D71B1">
        <w:t>Downward leaders</w:t>
      </w:r>
      <w:r>
        <w:t>.</w:t>
      </w:r>
    </w:p>
    <w:p w14:paraId="080A19FF" w14:textId="30197DDD" w:rsidR="006D71B1" w:rsidRPr="006D71B1" w:rsidRDefault="006D71B1" w:rsidP="0058189E">
      <w:pPr>
        <w:pStyle w:val="List1"/>
        <w:numPr>
          <w:ilvl w:val="0"/>
          <w:numId w:val="26"/>
        </w:numPr>
      </w:pPr>
      <w:r w:rsidRPr="006D71B1">
        <w:t>Upward streamers</w:t>
      </w:r>
      <w:r>
        <w:t>.</w:t>
      </w:r>
    </w:p>
    <w:p w14:paraId="06940569" w14:textId="5CFE4BFE" w:rsidR="006D71B1" w:rsidRPr="006D71B1" w:rsidRDefault="006D71B1" w:rsidP="0058189E">
      <w:pPr>
        <w:pStyle w:val="List1"/>
        <w:numPr>
          <w:ilvl w:val="0"/>
          <w:numId w:val="26"/>
        </w:numPr>
      </w:pPr>
      <w:r w:rsidRPr="006D71B1">
        <w:t>Energy in a strike</w:t>
      </w:r>
      <w:r>
        <w:t>.</w:t>
      </w:r>
    </w:p>
    <w:p w14:paraId="5E41B84F" w14:textId="22B63EC5" w:rsidR="00CE5BF8" w:rsidRDefault="006D71B1" w:rsidP="0058189E">
      <w:pPr>
        <w:pStyle w:val="List1"/>
        <w:numPr>
          <w:ilvl w:val="0"/>
          <w:numId w:val="26"/>
        </w:numPr>
      </w:pPr>
      <w:proofErr w:type="spellStart"/>
      <w:r w:rsidRPr="006D71B1">
        <w:t>Keraunic</w:t>
      </w:r>
      <w:proofErr w:type="spellEnd"/>
      <w:r w:rsidRPr="006D71B1">
        <w:t xml:space="preserve"> level</w:t>
      </w:r>
      <w:r>
        <w:t>.</w:t>
      </w:r>
    </w:p>
    <w:p w14:paraId="1A4884B8" w14:textId="2749AC04" w:rsidR="00FD3637" w:rsidRDefault="00FD3637" w:rsidP="00FD3637">
      <w:pPr>
        <w:pStyle w:val="Heading3"/>
      </w:pPr>
      <w:bookmarkStart w:id="120" w:name="_Toc471297673"/>
      <w:r>
        <w:t xml:space="preserve">Lesson 2 – </w:t>
      </w:r>
      <w:r w:rsidR="006D71B1" w:rsidRPr="006D71B1">
        <w:t>Impact of a strike and how this can be managed</w:t>
      </w:r>
      <w:bookmarkEnd w:id="120"/>
    </w:p>
    <w:p w14:paraId="2099D5D5" w14:textId="1229F268" w:rsidR="006D71B1" w:rsidRPr="006D71B1" w:rsidRDefault="006D71B1" w:rsidP="0058189E">
      <w:pPr>
        <w:pStyle w:val="List1"/>
        <w:numPr>
          <w:ilvl w:val="0"/>
          <w:numId w:val="27"/>
        </w:numPr>
      </w:pPr>
      <w:r w:rsidRPr="006D71B1">
        <w:t>Thermal effect</w:t>
      </w:r>
      <w:r>
        <w:t>.</w:t>
      </w:r>
    </w:p>
    <w:p w14:paraId="48AD00AE" w14:textId="6E4537FA" w:rsidR="006D71B1" w:rsidRPr="006D71B1" w:rsidRDefault="006D71B1" w:rsidP="0058189E">
      <w:pPr>
        <w:pStyle w:val="List1"/>
        <w:numPr>
          <w:ilvl w:val="0"/>
          <w:numId w:val="27"/>
        </w:numPr>
      </w:pPr>
      <w:proofErr w:type="spellStart"/>
      <w:r w:rsidRPr="006D71B1">
        <w:t>Electrodynamic</w:t>
      </w:r>
      <w:proofErr w:type="spellEnd"/>
      <w:r w:rsidRPr="006D71B1">
        <w:t xml:space="preserve"> effect</w:t>
      </w:r>
      <w:r>
        <w:t>.</w:t>
      </w:r>
    </w:p>
    <w:p w14:paraId="2FFFF050" w14:textId="70815480" w:rsidR="006D71B1" w:rsidRPr="006D71B1" w:rsidRDefault="006D71B1" w:rsidP="0058189E">
      <w:pPr>
        <w:pStyle w:val="List1"/>
        <w:numPr>
          <w:ilvl w:val="0"/>
          <w:numId w:val="27"/>
        </w:numPr>
      </w:pPr>
      <w:r w:rsidRPr="006D71B1">
        <w:t>Rise in Earth potential</w:t>
      </w:r>
      <w:r>
        <w:t>.</w:t>
      </w:r>
    </w:p>
    <w:p w14:paraId="08B2E7CF" w14:textId="2C9394E2" w:rsidR="006D71B1" w:rsidRPr="006D71B1" w:rsidRDefault="006D71B1" w:rsidP="0058189E">
      <w:pPr>
        <w:pStyle w:val="List1"/>
        <w:numPr>
          <w:ilvl w:val="0"/>
          <w:numId w:val="27"/>
        </w:numPr>
      </w:pPr>
      <w:r w:rsidRPr="006D71B1">
        <w:t>Physical protection</w:t>
      </w:r>
      <w:r>
        <w:t>.</w:t>
      </w:r>
    </w:p>
    <w:p w14:paraId="5273B342" w14:textId="34C3689C" w:rsidR="006D71B1" w:rsidRPr="006D71B1" w:rsidRDefault="006D71B1" w:rsidP="0058189E">
      <w:pPr>
        <w:pStyle w:val="List1"/>
        <w:numPr>
          <w:ilvl w:val="0"/>
          <w:numId w:val="27"/>
        </w:numPr>
      </w:pPr>
      <w:r w:rsidRPr="006D71B1">
        <w:t>Surge protection</w:t>
      </w:r>
      <w:r>
        <w:t>.</w:t>
      </w:r>
    </w:p>
    <w:p w14:paraId="6B184E66" w14:textId="4790FF97" w:rsidR="00FD3637" w:rsidRDefault="006D71B1" w:rsidP="0058189E">
      <w:pPr>
        <w:pStyle w:val="List1"/>
        <w:numPr>
          <w:ilvl w:val="0"/>
          <w:numId w:val="27"/>
        </w:numPr>
      </w:pPr>
      <w:r w:rsidRPr="006D71B1">
        <w:t>Passive protection</w:t>
      </w:r>
      <w:r>
        <w:t>.</w:t>
      </w:r>
    </w:p>
    <w:p w14:paraId="38B62549" w14:textId="50BFDEC5" w:rsidR="00FD3637" w:rsidRDefault="00FD3637" w:rsidP="00FD3637">
      <w:pPr>
        <w:pStyle w:val="Heading1"/>
      </w:pPr>
      <w:bookmarkStart w:id="121" w:name="_Toc471297674"/>
      <w:r>
        <w:t xml:space="preserve">MODULE 2 – </w:t>
      </w:r>
      <w:r w:rsidR="006D71B1" w:rsidRPr="006D71B1">
        <w:rPr>
          <w:caps w:val="0"/>
        </w:rPr>
        <w:t>RISK ASSESSMENT</w:t>
      </w:r>
      <w:bookmarkEnd w:id="121"/>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122" w:name="_Toc471297675"/>
      <w:r>
        <w:t>Scope</w:t>
      </w:r>
      <w:bookmarkEnd w:id="122"/>
    </w:p>
    <w:p w14:paraId="5C283262" w14:textId="77777777" w:rsidR="00FD3637" w:rsidRDefault="00FD3637" w:rsidP="00FD3637">
      <w:pPr>
        <w:pStyle w:val="Heading2separationline"/>
      </w:pPr>
    </w:p>
    <w:p w14:paraId="0D21D157" w14:textId="66898A48" w:rsidR="00FD3637" w:rsidRPr="00D34F9C" w:rsidRDefault="006D71B1" w:rsidP="006D71B1">
      <w:pPr>
        <w:pStyle w:val="BodyText"/>
      </w:pPr>
      <w:r w:rsidRPr="006D71B1">
        <w:t>This module describes the factors influencing the decision to fit lightning protection</w:t>
      </w:r>
      <w:r>
        <w:t>.</w:t>
      </w:r>
    </w:p>
    <w:p w14:paraId="6568B41F" w14:textId="77777777" w:rsidR="00FD3637" w:rsidRDefault="00FD3637" w:rsidP="00FD3637">
      <w:pPr>
        <w:pStyle w:val="Heading2"/>
      </w:pPr>
      <w:bookmarkStart w:id="123" w:name="_Toc471297676"/>
      <w:r>
        <w:t>Learning Objective</w:t>
      </w:r>
      <w:bookmarkEnd w:id="123"/>
    </w:p>
    <w:p w14:paraId="7CD2E7F8" w14:textId="77777777" w:rsidR="00FD3637" w:rsidRDefault="00FD3637" w:rsidP="00FD3637">
      <w:pPr>
        <w:pStyle w:val="Heading2separationline"/>
      </w:pPr>
    </w:p>
    <w:p w14:paraId="421A05B6" w14:textId="77CE6377" w:rsidR="00FD3637" w:rsidRPr="00FD3637" w:rsidRDefault="006D71B1" w:rsidP="00FD3637">
      <w:pPr>
        <w:pStyle w:val="BodyText"/>
      </w:pPr>
      <w:r w:rsidRPr="006D71B1">
        <w:t xml:space="preserve">To gain a </w:t>
      </w:r>
      <w:r w:rsidRPr="006D71B1">
        <w:rPr>
          <w:b/>
        </w:rPr>
        <w:t>satisfactory</w:t>
      </w:r>
      <w:r w:rsidRPr="006D71B1">
        <w:t xml:space="preserve"> understanding of the risk assessment process to determine the cost-effective level of </w:t>
      </w:r>
      <w:ins w:id="124" w:author="Adam Hay" w:date="2017-03-29T22:56:00Z">
        <w:r w:rsidR="0058609B">
          <w:t xml:space="preserve">lightning </w:t>
        </w:r>
      </w:ins>
      <w:r w:rsidRPr="006D71B1">
        <w:t>protection.</w:t>
      </w:r>
    </w:p>
    <w:p w14:paraId="7B59F141" w14:textId="77777777" w:rsidR="00FD3637" w:rsidRDefault="00FD3637" w:rsidP="00FD3637">
      <w:pPr>
        <w:pStyle w:val="Heading2"/>
      </w:pPr>
      <w:bookmarkStart w:id="125" w:name="_Toc471297677"/>
      <w:r>
        <w:t>S</w:t>
      </w:r>
      <w:r w:rsidR="003A30F5">
        <w:t>yllabus</w:t>
      </w:r>
      <w:bookmarkEnd w:id="125"/>
    </w:p>
    <w:p w14:paraId="44893829" w14:textId="77777777" w:rsidR="00FD3637" w:rsidRPr="00FD3637" w:rsidRDefault="00FD3637" w:rsidP="00FD3637">
      <w:pPr>
        <w:pStyle w:val="Heading2separationline"/>
      </w:pPr>
    </w:p>
    <w:p w14:paraId="5F3C45F3" w14:textId="14B74F3D" w:rsidR="00FD3637" w:rsidRDefault="00FD3637" w:rsidP="00FD3637">
      <w:pPr>
        <w:pStyle w:val="Heading3"/>
      </w:pPr>
      <w:bookmarkStart w:id="126" w:name="_Toc471297678"/>
      <w:r>
        <w:t xml:space="preserve">Lesson 1 – </w:t>
      </w:r>
      <w:r w:rsidR="006D71B1" w:rsidRPr="006D71B1">
        <w:t xml:space="preserve">Why </w:t>
      </w:r>
      <w:del w:id="127" w:author="Adam Hay" w:date="2017-03-28T23:36:00Z">
        <w:r w:rsidR="006D71B1" w:rsidRPr="006D71B1" w:rsidDel="00C107DB">
          <w:delText xml:space="preserve">Risk </w:delText>
        </w:r>
      </w:del>
      <w:r w:rsidR="006D71B1" w:rsidRPr="006D71B1">
        <w:t>Assess</w:t>
      </w:r>
      <w:ins w:id="128" w:author="Adam Hay" w:date="2017-03-28T23:36:00Z">
        <w:r w:rsidR="00C107DB">
          <w:t xml:space="preserve"> Risk</w:t>
        </w:r>
      </w:ins>
      <w:r w:rsidR="002A689F">
        <w:t>?</w:t>
      </w:r>
      <w:bookmarkEnd w:id="126"/>
    </w:p>
    <w:p w14:paraId="052181B8" w14:textId="0C80C3BF" w:rsidR="005F522F" w:rsidRPr="005F522F" w:rsidRDefault="005F522F" w:rsidP="0058189E">
      <w:pPr>
        <w:pStyle w:val="List1"/>
        <w:numPr>
          <w:ilvl w:val="0"/>
          <w:numId w:val="28"/>
        </w:numPr>
      </w:pPr>
      <w:r w:rsidRPr="005F522F">
        <w:t>Likelihood of strike</w:t>
      </w:r>
      <w:r>
        <w:t>.</w:t>
      </w:r>
    </w:p>
    <w:p w14:paraId="717A1801" w14:textId="42E23627" w:rsidR="005F522F" w:rsidRPr="005F522F" w:rsidRDefault="005F522F" w:rsidP="0058189E">
      <w:pPr>
        <w:pStyle w:val="List1"/>
        <w:numPr>
          <w:ilvl w:val="0"/>
          <w:numId w:val="28"/>
        </w:numPr>
      </w:pPr>
      <w:r w:rsidRPr="005F522F">
        <w:t>Impact of strike</w:t>
      </w:r>
      <w:r>
        <w:t>.</w:t>
      </w:r>
    </w:p>
    <w:p w14:paraId="73F7C5FC" w14:textId="531AB236" w:rsidR="005F522F" w:rsidRPr="005F522F" w:rsidRDefault="005F522F" w:rsidP="0058189E">
      <w:pPr>
        <w:pStyle w:val="List1"/>
        <w:numPr>
          <w:ilvl w:val="0"/>
          <w:numId w:val="28"/>
        </w:numPr>
      </w:pPr>
      <w:r w:rsidRPr="005F522F">
        <w:t>Effect of strike</w:t>
      </w:r>
      <w:r>
        <w:t>.</w:t>
      </w:r>
    </w:p>
    <w:p w14:paraId="03735CD8" w14:textId="044E6A77" w:rsidR="005F522F" w:rsidRPr="005F522F" w:rsidRDefault="005F522F" w:rsidP="0058189E">
      <w:pPr>
        <w:pStyle w:val="List1"/>
        <w:numPr>
          <w:ilvl w:val="0"/>
          <w:numId w:val="28"/>
        </w:numPr>
      </w:pPr>
      <w:r w:rsidRPr="005F522F">
        <w:lastRenderedPageBreak/>
        <w:t>Typical system cost</w:t>
      </w:r>
      <w:r>
        <w:t>.</w:t>
      </w:r>
    </w:p>
    <w:p w14:paraId="265458F1" w14:textId="7BBD8D87" w:rsidR="005871F3" w:rsidRDefault="005F522F" w:rsidP="0058189E">
      <w:pPr>
        <w:pStyle w:val="List1"/>
        <w:numPr>
          <w:ilvl w:val="0"/>
          <w:numId w:val="28"/>
        </w:numPr>
      </w:pPr>
      <w:r w:rsidRPr="005F522F">
        <w:t>Outcome from the risk assessment</w:t>
      </w:r>
      <w:r w:rsidR="006D71B1">
        <w:t>.</w:t>
      </w:r>
    </w:p>
    <w:p w14:paraId="2CB41E02" w14:textId="32C382F4" w:rsidR="003A30F5" w:rsidRDefault="003A30F5" w:rsidP="003A30F5">
      <w:pPr>
        <w:pStyle w:val="Heading1"/>
      </w:pPr>
      <w:bookmarkStart w:id="129" w:name="_Toc471297679"/>
      <w:r>
        <w:t xml:space="preserve">MODULE 3 – </w:t>
      </w:r>
      <w:r w:rsidR="005F522F" w:rsidRPr="006D71B1">
        <w:rPr>
          <w:caps w:val="0"/>
        </w:rPr>
        <w:t>PHYSICAL PROTECTION DESIGN</w:t>
      </w:r>
      <w:bookmarkEnd w:id="129"/>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130" w:name="_Toc471297680"/>
      <w:r>
        <w:t>Scope</w:t>
      </w:r>
      <w:bookmarkEnd w:id="130"/>
    </w:p>
    <w:p w14:paraId="44D563FB" w14:textId="77777777" w:rsidR="003A30F5" w:rsidRDefault="003A30F5" w:rsidP="003A30F5">
      <w:pPr>
        <w:pStyle w:val="Heading2separationline"/>
      </w:pPr>
    </w:p>
    <w:p w14:paraId="49697092" w14:textId="7A8ABBB4" w:rsidR="003A30F5" w:rsidRPr="00D34F9C" w:rsidRDefault="005F522F" w:rsidP="00CE5BF8">
      <w:pPr>
        <w:pStyle w:val="BodyText"/>
      </w:pPr>
      <w:r w:rsidRPr="005F522F">
        <w:t>This module describes how the energy of a lightning strike can be managed to limit the effects of damage to a structure.</w:t>
      </w:r>
      <w:r>
        <w:t xml:space="preserve"> </w:t>
      </w:r>
      <w:r w:rsidRPr="005F522F">
        <w:t xml:space="preserve"> It will provide an understanding of how methods can be used to achieve the necessary protection.</w:t>
      </w:r>
    </w:p>
    <w:p w14:paraId="6D106974" w14:textId="77777777" w:rsidR="003A30F5" w:rsidRDefault="003A30F5" w:rsidP="003A30F5">
      <w:pPr>
        <w:pStyle w:val="Heading2"/>
      </w:pPr>
      <w:bookmarkStart w:id="131" w:name="_Toc471297681"/>
      <w:r>
        <w:t>Learning Objective</w:t>
      </w:r>
      <w:bookmarkEnd w:id="131"/>
    </w:p>
    <w:p w14:paraId="29AA6DDE" w14:textId="77777777" w:rsidR="003A30F5" w:rsidRDefault="003A30F5" w:rsidP="003A30F5">
      <w:pPr>
        <w:pStyle w:val="Heading2separationline"/>
      </w:pPr>
    </w:p>
    <w:p w14:paraId="0A45B8B1" w14:textId="3668DCCE" w:rsidR="003A30F5" w:rsidRPr="00FD3637" w:rsidRDefault="005F522F" w:rsidP="003A30F5">
      <w:pPr>
        <w:pStyle w:val="BodyText"/>
      </w:pPr>
      <w:r w:rsidRPr="005F522F">
        <w:t xml:space="preserve">To gain a </w:t>
      </w:r>
      <w:r w:rsidRPr="005F522F">
        <w:rPr>
          <w:b/>
        </w:rPr>
        <w:t>basic</w:t>
      </w:r>
      <w:r w:rsidRPr="005F522F">
        <w:t xml:space="preserve"> understanding of the design approach to achieve physical lightning protection.</w:t>
      </w:r>
    </w:p>
    <w:p w14:paraId="2FCB0604" w14:textId="77777777" w:rsidR="003A30F5" w:rsidRDefault="003A30F5" w:rsidP="003A30F5">
      <w:pPr>
        <w:pStyle w:val="Heading2"/>
      </w:pPr>
      <w:bookmarkStart w:id="132" w:name="_Toc471297682"/>
      <w:r>
        <w:t>Syllabus</w:t>
      </w:r>
      <w:bookmarkEnd w:id="132"/>
    </w:p>
    <w:p w14:paraId="1AB28546" w14:textId="77777777" w:rsidR="003A30F5" w:rsidRPr="00FD3637" w:rsidRDefault="003A30F5" w:rsidP="003A30F5">
      <w:pPr>
        <w:pStyle w:val="Heading2separationline"/>
      </w:pPr>
    </w:p>
    <w:p w14:paraId="4DAF7C49" w14:textId="2306E4A9" w:rsidR="003A30F5" w:rsidRDefault="003A30F5" w:rsidP="003A30F5">
      <w:pPr>
        <w:pStyle w:val="Heading3"/>
      </w:pPr>
      <w:bookmarkStart w:id="133" w:name="_Toc471297683"/>
      <w:r>
        <w:t xml:space="preserve">Lesson 1 – </w:t>
      </w:r>
      <w:r w:rsidR="005F522F" w:rsidRPr="005F522F">
        <w:t>Protection Methods</w:t>
      </w:r>
      <w:bookmarkEnd w:id="133"/>
    </w:p>
    <w:p w14:paraId="3E13444A" w14:textId="77777777" w:rsidR="006D71B1" w:rsidRPr="006D71B1" w:rsidRDefault="006D71B1" w:rsidP="0058189E">
      <w:pPr>
        <w:pStyle w:val="List1"/>
        <w:numPr>
          <w:ilvl w:val="0"/>
          <w:numId w:val="29"/>
        </w:numPr>
      </w:pPr>
      <w:r w:rsidRPr="006D71B1">
        <w:t>Goals of physical protection.</w:t>
      </w:r>
    </w:p>
    <w:p w14:paraId="042FB150" w14:textId="77777777" w:rsidR="006D71B1" w:rsidRPr="006D71B1" w:rsidRDefault="006D71B1" w:rsidP="0058189E">
      <w:pPr>
        <w:pStyle w:val="List1"/>
        <w:numPr>
          <w:ilvl w:val="0"/>
          <w:numId w:val="29"/>
        </w:numPr>
      </w:pPr>
      <w:r w:rsidRPr="006D71B1">
        <w:t>Protection angle method.</w:t>
      </w:r>
    </w:p>
    <w:p w14:paraId="603FDCA7" w14:textId="34B20927" w:rsidR="003A30F5" w:rsidRDefault="006D71B1" w:rsidP="0058189E">
      <w:pPr>
        <w:pStyle w:val="List1"/>
        <w:numPr>
          <w:ilvl w:val="0"/>
          <w:numId w:val="29"/>
        </w:numPr>
      </w:pPr>
      <w:r w:rsidRPr="006D71B1">
        <w:t>Rolling sphere method.</w:t>
      </w:r>
    </w:p>
    <w:p w14:paraId="0D00CE3C" w14:textId="655637B7" w:rsidR="003A30F5" w:rsidRDefault="003A30F5" w:rsidP="003A30F5">
      <w:pPr>
        <w:pStyle w:val="Heading3"/>
      </w:pPr>
      <w:bookmarkStart w:id="134" w:name="_Toc471297684"/>
      <w:r>
        <w:t xml:space="preserve">Lesson 2 - </w:t>
      </w:r>
      <w:r w:rsidR="005F522F" w:rsidRPr="005F522F">
        <w:t>Practicalities</w:t>
      </w:r>
      <w:bookmarkEnd w:id="134"/>
    </w:p>
    <w:p w14:paraId="7754542D" w14:textId="04FFA568" w:rsidR="005F522F" w:rsidRPr="005F522F" w:rsidRDefault="005F522F" w:rsidP="0058189E">
      <w:pPr>
        <w:pStyle w:val="List1"/>
        <w:numPr>
          <w:ilvl w:val="0"/>
          <w:numId w:val="30"/>
        </w:numPr>
      </w:pPr>
      <w:r w:rsidRPr="005F522F">
        <w:t>Air termination networks</w:t>
      </w:r>
      <w:r>
        <w:t>.</w:t>
      </w:r>
    </w:p>
    <w:p w14:paraId="792E42C6" w14:textId="5E79299F" w:rsidR="005F522F" w:rsidRPr="005F522F" w:rsidRDefault="005F522F" w:rsidP="0058189E">
      <w:pPr>
        <w:pStyle w:val="List1"/>
        <w:numPr>
          <w:ilvl w:val="0"/>
          <w:numId w:val="30"/>
        </w:numPr>
      </w:pPr>
      <w:r w:rsidRPr="005F522F">
        <w:t>Materials</w:t>
      </w:r>
      <w:r>
        <w:t>.</w:t>
      </w:r>
    </w:p>
    <w:p w14:paraId="7EC48CA7" w14:textId="693EA45B" w:rsidR="005F522F" w:rsidRPr="005F522F" w:rsidRDefault="005F522F" w:rsidP="0058189E">
      <w:pPr>
        <w:pStyle w:val="List1"/>
        <w:numPr>
          <w:ilvl w:val="0"/>
          <w:numId w:val="30"/>
        </w:numPr>
      </w:pPr>
      <w:r w:rsidRPr="005F522F">
        <w:t>Down conductors, ring conductor and bonding</w:t>
      </w:r>
      <w:r>
        <w:t>.</w:t>
      </w:r>
    </w:p>
    <w:p w14:paraId="72F485EC" w14:textId="233430F8" w:rsidR="003A30F5" w:rsidRDefault="005F522F" w:rsidP="0058189E">
      <w:pPr>
        <w:pStyle w:val="List1"/>
        <w:numPr>
          <w:ilvl w:val="0"/>
          <w:numId w:val="30"/>
        </w:numPr>
      </w:pPr>
      <w:r w:rsidRPr="005F522F">
        <w:t>Types of earth electrodes</w:t>
      </w:r>
      <w:r>
        <w:t>.</w:t>
      </w:r>
    </w:p>
    <w:p w14:paraId="29F6EC52" w14:textId="054AB668" w:rsidR="003A30F5" w:rsidRDefault="003A30F5" w:rsidP="003A30F5">
      <w:pPr>
        <w:pStyle w:val="Heading1"/>
      </w:pPr>
      <w:bookmarkStart w:id="135" w:name="_Toc471297685"/>
      <w:r>
        <w:t xml:space="preserve">MODULE 4 – </w:t>
      </w:r>
      <w:r w:rsidR="005F522F" w:rsidRPr="005F522F">
        <w:t>Surge Protection Design</w:t>
      </w:r>
      <w:bookmarkEnd w:id="135"/>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136" w:name="_Toc471297686"/>
      <w:r>
        <w:t>Scope</w:t>
      </w:r>
      <w:bookmarkEnd w:id="136"/>
    </w:p>
    <w:p w14:paraId="7B859B4D" w14:textId="77777777" w:rsidR="003A30F5" w:rsidRDefault="003A30F5" w:rsidP="003A30F5">
      <w:pPr>
        <w:pStyle w:val="Heading2separationline"/>
      </w:pPr>
    </w:p>
    <w:p w14:paraId="4FA3C325" w14:textId="7DD79CC7" w:rsidR="003A30F5" w:rsidRPr="00D34F9C" w:rsidRDefault="005F522F" w:rsidP="005F522F">
      <w:pPr>
        <w:pStyle w:val="BodyText"/>
      </w:pPr>
      <w:r w:rsidRPr="005F522F">
        <w:t>This module describes how equipment within a structure can be protected to minimise the effects of a lightning strike.</w:t>
      </w:r>
    </w:p>
    <w:p w14:paraId="58824B1D" w14:textId="77777777" w:rsidR="003A30F5" w:rsidRDefault="003A30F5" w:rsidP="003A30F5">
      <w:pPr>
        <w:pStyle w:val="Heading2"/>
      </w:pPr>
      <w:bookmarkStart w:id="137" w:name="_Toc471297687"/>
      <w:r>
        <w:t>Learning Objective</w:t>
      </w:r>
      <w:bookmarkEnd w:id="137"/>
    </w:p>
    <w:p w14:paraId="19888E39" w14:textId="77777777" w:rsidR="003A30F5" w:rsidRDefault="003A30F5" w:rsidP="003A30F5">
      <w:pPr>
        <w:pStyle w:val="Heading2separationline"/>
      </w:pPr>
    </w:p>
    <w:p w14:paraId="26C4EFC2" w14:textId="517B9171" w:rsidR="003A30F5" w:rsidRPr="00FD3637" w:rsidRDefault="005F522F" w:rsidP="003A30F5">
      <w:pPr>
        <w:pStyle w:val="BodyText"/>
      </w:pPr>
      <w:r w:rsidRPr="005F522F">
        <w:t xml:space="preserve">To gain a </w:t>
      </w:r>
      <w:r w:rsidRPr="005F522F">
        <w:rPr>
          <w:b/>
        </w:rPr>
        <w:t>basic</w:t>
      </w:r>
      <w:r w:rsidRPr="005F522F">
        <w:t xml:space="preserve"> understanding of zones of protection, the selection of surge arrestors and how equipotential bonding is important to managing lightning surges.</w:t>
      </w:r>
    </w:p>
    <w:p w14:paraId="6C2EB127" w14:textId="77777777" w:rsidR="003A30F5" w:rsidRDefault="003A30F5" w:rsidP="003A30F5">
      <w:pPr>
        <w:pStyle w:val="Heading2"/>
      </w:pPr>
      <w:bookmarkStart w:id="138" w:name="_Toc471297688"/>
      <w:r>
        <w:t>Syllabus</w:t>
      </w:r>
      <w:bookmarkEnd w:id="138"/>
    </w:p>
    <w:p w14:paraId="564F108A" w14:textId="77777777" w:rsidR="003A30F5" w:rsidRPr="00FD3637" w:rsidRDefault="003A30F5" w:rsidP="003A30F5">
      <w:pPr>
        <w:pStyle w:val="Heading2separationline"/>
      </w:pPr>
    </w:p>
    <w:p w14:paraId="323A6336" w14:textId="14588C51" w:rsidR="003A30F5" w:rsidRDefault="003A30F5" w:rsidP="003A30F5">
      <w:pPr>
        <w:pStyle w:val="Heading3"/>
      </w:pPr>
      <w:bookmarkStart w:id="139" w:name="_Toc471297689"/>
      <w:r>
        <w:t xml:space="preserve">Lesson 1 – </w:t>
      </w:r>
      <w:r w:rsidR="005F522F" w:rsidRPr="005F522F">
        <w:t>Voltage Surges</w:t>
      </w:r>
      <w:bookmarkEnd w:id="139"/>
    </w:p>
    <w:p w14:paraId="780B4727" w14:textId="59695755" w:rsidR="005F522F" w:rsidRPr="005F522F" w:rsidRDefault="005F522F" w:rsidP="0058189E">
      <w:pPr>
        <w:pStyle w:val="List1"/>
        <w:numPr>
          <w:ilvl w:val="0"/>
          <w:numId w:val="31"/>
        </w:numPr>
      </w:pPr>
      <w:r w:rsidRPr="005F522F">
        <w:t>How electronic equipment is damaged</w:t>
      </w:r>
      <w:r>
        <w:t>.</w:t>
      </w:r>
    </w:p>
    <w:p w14:paraId="63B597AE" w14:textId="3948455A" w:rsidR="005F522F" w:rsidRPr="005F522F" w:rsidRDefault="005F522F" w:rsidP="0058189E">
      <w:pPr>
        <w:pStyle w:val="List1"/>
        <w:numPr>
          <w:ilvl w:val="0"/>
          <w:numId w:val="31"/>
        </w:numPr>
      </w:pPr>
      <w:r w:rsidRPr="005F522F">
        <w:t>Sources of surge voltage</w:t>
      </w:r>
      <w:r>
        <w:t>.</w:t>
      </w:r>
    </w:p>
    <w:p w14:paraId="04FCE9BC" w14:textId="24994FA2" w:rsidR="003A30F5" w:rsidRDefault="005F522F" w:rsidP="0058189E">
      <w:pPr>
        <w:pStyle w:val="List1"/>
        <w:numPr>
          <w:ilvl w:val="0"/>
          <w:numId w:val="31"/>
        </w:numPr>
      </w:pPr>
      <w:r w:rsidRPr="005F522F">
        <w:t>Surge profile</w:t>
      </w:r>
      <w:r>
        <w:t>.</w:t>
      </w:r>
    </w:p>
    <w:p w14:paraId="759F7FF9" w14:textId="17E02425" w:rsidR="003A30F5" w:rsidRDefault="003A30F5" w:rsidP="003A30F5">
      <w:pPr>
        <w:pStyle w:val="Heading3"/>
      </w:pPr>
      <w:bookmarkStart w:id="140" w:name="_Toc471297690"/>
      <w:r>
        <w:t xml:space="preserve">Lesson 2 - </w:t>
      </w:r>
      <w:r w:rsidR="005F522F" w:rsidRPr="005F522F">
        <w:t>Surge Management</w:t>
      </w:r>
      <w:bookmarkEnd w:id="140"/>
    </w:p>
    <w:p w14:paraId="7A3F0359" w14:textId="1E426E19" w:rsidR="005F522F" w:rsidRPr="005F522F" w:rsidRDefault="005F522F" w:rsidP="0058189E">
      <w:pPr>
        <w:pStyle w:val="List1"/>
        <w:numPr>
          <w:ilvl w:val="0"/>
          <w:numId w:val="32"/>
        </w:numPr>
      </w:pPr>
      <w:r w:rsidRPr="005F522F">
        <w:t>Surge protection zones</w:t>
      </w:r>
      <w:r>
        <w:t>.</w:t>
      </w:r>
    </w:p>
    <w:p w14:paraId="5E70782C" w14:textId="758678E4" w:rsidR="005F522F" w:rsidRPr="005F522F" w:rsidRDefault="005F522F" w:rsidP="0058189E">
      <w:pPr>
        <w:pStyle w:val="List1"/>
        <w:numPr>
          <w:ilvl w:val="0"/>
          <w:numId w:val="32"/>
        </w:numPr>
      </w:pPr>
      <w:r w:rsidRPr="005F522F">
        <w:t>Equipotential bonding</w:t>
      </w:r>
      <w:r>
        <w:t>.</w:t>
      </w:r>
    </w:p>
    <w:p w14:paraId="1BBF2028" w14:textId="42D8AB6E" w:rsidR="005F522F" w:rsidRPr="005F522F" w:rsidRDefault="005F522F" w:rsidP="0058189E">
      <w:pPr>
        <w:pStyle w:val="List1"/>
        <w:numPr>
          <w:ilvl w:val="0"/>
          <w:numId w:val="32"/>
        </w:numPr>
      </w:pPr>
      <w:r w:rsidRPr="005F522F">
        <w:t>Surge arrestor selection</w:t>
      </w:r>
      <w:r>
        <w:t>.</w:t>
      </w:r>
    </w:p>
    <w:p w14:paraId="02FD79E2" w14:textId="0D356452" w:rsidR="003A30F5" w:rsidRDefault="005F522F" w:rsidP="0058189E">
      <w:pPr>
        <w:pStyle w:val="List1"/>
        <w:numPr>
          <w:ilvl w:val="0"/>
          <w:numId w:val="32"/>
        </w:numPr>
      </w:pPr>
      <w:r w:rsidRPr="005F522F">
        <w:lastRenderedPageBreak/>
        <w:t>Rules to good zoning design</w:t>
      </w:r>
      <w:r>
        <w:t>.</w:t>
      </w:r>
    </w:p>
    <w:p w14:paraId="16127185" w14:textId="72B6D01A" w:rsidR="003A30F5" w:rsidRDefault="003A30F5" w:rsidP="003A30F5">
      <w:pPr>
        <w:pStyle w:val="Heading1"/>
      </w:pPr>
      <w:bookmarkStart w:id="141" w:name="_Toc471297691"/>
      <w:r>
        <w:t xml:space="preserve">MODULE 5 – </w:t>
      </w:r>
      <w:r w:rsidR="005F522F" w:rsidRPr="005F522F">
        <w:rPr>
          <w:caps w:val="0"/>
        </w:rPr>
        <w:t>EXAMPLES OF GOOD DESIGN PRACTICE FOR AtoN</w:t>
      </w:r>
      <w:bookmarkEnd w:id="141"/>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142" w:name="_Toc471297692"/>
      <w:r>
        <w:t>Scope</w:t>
      </w:r>
      <w:bookmarkEnd w:id="142"/>
    </w:p>
    <w:p w14:paraId="1464A4A2" w14:textId="77777777" w:rsidR="003A30F5" w:rsidRDefault="003A30F5" w:rsidP="003A30F5">
      <w:pPr>
        <w:pStyle w:val="Heading2separationline"/>
      </w:pPr>
    </w:p>
    <w:p w14:paraId="740CA879" w14:textId="4591EFCE" w:rsidR="003A30F5" w:rsidRPr="00D34F9C" w:rsidRDefault="009703CF" w:rsidP="00CE5BF8">
      <w:pPr>
        <w:pStyle w:val="BodyText"/>
      </w:pPr>
      <w:r w:rsidRPr="009703CF">
        <w:t>This module describes practical examples of good lightning protection design on lighthouses and how to manage given some of the physical constraints.</w:t>
      </w:r>
    </w:p>
    <w:p w14:paraId="24A8310E" w14:textId="77777777" w:rsidR="003A30F5" w:rsidRDefault="003A30F5" w:rsidP="003A30F5">
      <w:pPr>
        <w:pStyle w:val="Heading2"/>
      </w:pPr>
      <w:bookmarkStart w:id="143" w:name="_Toc471297693"/>
      <w:r>
        <w:t>Learning Objective</w:t>
      </w:r>
      <w:bookmarkEnd w:id="143"/>
    </w:p>
    <w:p w14:paraId="636EACBE" w14:textId="77777777" w:rsidR="003A30F5" w:rsidRDefault="003A30F5" w:rsidP="003A30F5">
      <w:pPr>
        <w:pStyle w:val="Heading2separationline"/>
      </w:pPr>
    </w:p>
    <w:p w14:paraId="27E5D9E1" w14:textId="32D55F5F" w:rsidR="003A30F5" w:rsidRPr="00FD3637" w:rsidRDefault="009703CF" w:rsidP="003A30F5">
      <w:pPr>
        <w:pStyle w:val="BodyText"/>
      </w:pPr>
      <w:r w:rsidRPr="009703CF">
        <w:t xml:space="preserve">To gain a </w:t>
      </w:r>
      <w:r w:rsidRPr="009703CF">
        <w:rPr>
          <w:b/>
        </w:rPr>
        <w:t>satisfactory</w:t>
      </w:r>
      <w:r w:rsidRPr="009703CF">
        <w:t xml:space="preserve"> understanding of how to achieve a good lightning protection system.</w:t>
      </w:r>
    </w:p>
    <w:p w14:paraId="37E452F2" w14:textId="77777777" w:rsidR="003A30F5" w:rsidRDefault="003A30F5" w:rsidP="003A30F5">
      <w:pPr>
        <w:pStyle w:val="Heading2"/>
      </w:pPr>
      <w:bookmarkStart w:id="144" w:name="_Toc471297694"/>
      <w:r>
        <w:t>Syllabus</w:t>
      </w:r>
      <w:bookmarkEnd w:id="144"/>
    </w:p>
    <w:p w14:paraId="4D4EEF52" w14:textId="77777777" w:rsidR="003A30F5" w:rsidRPr="00FD3637" w:rsidRDefault="003A30F5" w:rsidP="003A30F5">
      <w:pPr>
        <w:pStyle w:val="Heading2separationline"/>
      </w:pPr>
    </w:p>
    <w:p w14:paraId="683FFBB9" w14:textId="3F0CA339" w:rsidR="003A30F5" w:rsidRDefault="003A30F5" w:rsidP="003A30F5">
      <w:pPr>
        <w:pStyle w:val="Heading3"/>
      </w:pPr>
      <w:bookmarkStart w:id="145" w:name="_Toc471297695"/>
      <w:r>
        <w:t xml:space="preserve">Lesson 1 – </w:t>
      </w:r>
      <w:r w:rsidR="009703CF" w:rsidRPr="009703CF">
        <w:t>Physical Protection</w:t>
      </w:r>
      <w:bookmarkEnd w:id="145"/>
    </w:p>
    <w:p w14:paraId="5AA3CE85" w14:textId="25910778" w:rsidR="009703CF" w:rsidRPr="009703CF" w:rsidRDefault="009703CF" w:rsidP="0058189E">
      <w:pPr>
        <w:pStyle w:val="List1"/>
        <w:numPr>
          <w:ilvl w:val="0"/>
          <w:numId w:val="33"/>
        </w:numPr>
      </w:pPr>
      <w:r w:rsidRPr="009703CF">
        <w:t>Roof structures, down conductor and ground rings</w:t>
      </w:r>
      <w:r w:rsidR="00187B04">
        <w:t>.</w:t>
      </w:r>
    </w:p>
    <w:p w14:paraId="5936A679" w14:textId="47D847B5" w:rsidR="009703CF" w:rsidRPr="009703CF" w:rsidRDefault="009703CF" w:rsidP="0058189E">
      <w:pPr>
        <w:pStyle w:val="List1"/>
        <w:numPr>
          <w:ilvl w:val="0"/>
          <w:numId w:val="33"/>
        </w:numPr>
      </w:pPr>
      <w:r w:rsidRPr="009703CF">
        <w:t>External masts and towers</w:t>
      </w:r>
      <w:r w:rsidR="00187B04">
        <w:t>.</w:t>
      </w:r>
    </w:p>
    <w:p w14:paraId="209D47DA" w14:textId="4F43BEAC" w:rsidR="009703CF" w:rsidRPr="009703CF" w:rsidRDefault="009703CF" w:rsidP="0058189E">
      <w:pPr>
        <w:pStyle w:val="List1"/>
        <w:numPr>
          <w:ilvl w:val="0"/>
          <w:numId w:val="33"/>
        </w:numPr>
      </w:pPr>
      <w:r w:rsidRPr="009703CF">
        <w:t>PV array framework and other independent buildings</w:t>
      </w:r>
      <w:r w:rsidR="00187B04">
        <w:t>.</w:t>
      </w:r>
    </w:p>
    <w:p w14:paraId="79A8C75D" w14:textId="74F6B71B" w:rsidR="003A30F5" w:rsidRDefault="009703CF" w:rsidP="0058189E">
      <w:pPr>
        <w:pStyle w:val="List1"/>
        <w:numPr>
          <w:ilvl w:val="0"/>
          <w:numId w:val="33"/>
        </w:numPr>
      </w:pPr>
      <w:r w:rsidRPr="009703CF">
        <w:t>Earth electrodes</w:t>
      </w:r>
      <w:r w:rsidR="00187B04">
        <w:t>.</w:t>
      </w:r>
    </w:p>
    <w:p w14:paraId="5AF52ED9" w14:textId="74135748" w:rsidR="003A30F5" w:rsidRDefault="003A30F5" w:rsidP="003A30F5">
      <w:pPr>
        <w:pStyle w:val="Heading3"/>
      </w:pPr>
      <w:bookmarkStart w:id="146" w:name="_Toc471297696"/>
      <w:r>
        <w:t xml:space="preserve">Lesson 2 - </w:t>
      </w:r>
      <w:r w:rsidR="009703CF" w:rsidRPr="009703CF">
        <w:t>Surge Protection &amp; Equipotential Bonding</w:t>
      </w:r>
      <w:bookmarkEnd w:id="146"/>
    </w:p>
    <w:p w14:paraId="28225B78" w14:textId="120924BF" w:rsidR="00187B04" w:rsidRPr="00187B04" w:rsidRDefault="00187B04" w:rsidP="0058189E">
      <w:pPr>
        <w:pStyle w:val="List1"/>
        <w:numPr>
          <w:ilvl w:val="0"/>
          <w:numId w:val="34"/>
        </w:numPr>
      </w:pPr>
      <w:r w:rsidRPr="00187B04">
        <w:t>Protective zoning</w:t>
      </w:r>
      <w:r>
        <w:t>.</w:t>
      </w:r>
    </w:p>
    <w:p w14:paraId="491BE435" w14:textId="03D364D8" w:rsidR="00187B04" w:rsidRPr="00187B04" w:rsidRDefault="00187B04" w:rsidP="0058189E">
      <w:pPr>
        <w:pStyle w:val="List1"/>
        <w:numPr>
          <w:ilvl w:val="0"/>
          <w:numId w:val="34"/>
        </w:numPr>
      </w:pPr>
      <w:r w:rsidRPr="00187B04">
        <w:t>Managing incoming services</w:t>
      </w:r>
      <w:r>
        <w:t>.</w:t>
      </w:r>
    </w:p>
    <w:p w14:paraId="4E0EA862" w14:textId="5FD06172" w:rsidR="00187B04" w:rsidRPr="00187B04" w:rsidRDefault="00187B04" w:rsidP="0058189E">
      <w:pPr>
        <w:pStyle w:val="List1"/>
        <w:numPr>
          <w:ilvl w:val="0"/>
          <w:numId w:val="34"/>
        </w:numPr>
      </w:pPr>
      <w:r w:rsidRPr="00187B04">
        <w:t>Antennas and fire system circuits</w:t>
      </w:r>
      <w:r>
        <w:t>.</w:t>
      </w:r>
    </w:p>
    <w:p w14:paraId="0B13229C" w14:textId="58374E58" w:rsidR="003A30F5" w:rsidRDefault="00187B04" w:rsidP="0058189E">
      <w:pPr>
        <w:pStyle w:val="List1"/>
        <w:numPr>
          <w:ilvl w:val="0"/>
          <w:numId w:val="34"/>
        </w:numPr>
      </w:pPr>
      <w:r w:rsidRPr="00187B04">
        <w:t>Bonding of equipment, cubicles, cable distribution and station earth</w:t>
      </w:r>
      <w:r>
        <w:t>.</w:t>
      </w:r>
    </w:p>
    <w:p w14:paraId="78238419" w14:textId="1C7A3DF1" w:rsidR="003A30F5" w:rsidRDefault="003A30F5" w:rsidP="003A30F5">
      <w:pPr>
        <w:pStyle w:val="Heading3"/>
      </w:pPr>
      <w:bookmarkStart w:id="147" w:name="_Toc471297697"/>
      <w:r>
        <w:t xml:space="preserve">Lesson 3 – </w:t>
      </w:r>
      <w:r w:rsidR="009703CF" w:rsidRPr="009703CF">
        <w:t>Structural Steelwork and Equipment</w:t>
      </w:r>
      <w:bookmarkEnd w:id="147"/>
    </w:p>
    <w:p w14:paraId="0F7B35C1" w14:textId="25EAB519" w:rsidR="00187B04" w:rsidRPr="00187B04" w:rsidRDefault="00187B04" w:rsidP="0058189E">
      <w:pPr>
        <w:pStyle w:val="List1"/>
        <w:numPr>
          <w:ilvl w:val="0"/>
          <w:numId w:val="35"/>
        </w:numPr>
      </w:pPr>
      <w:r w:rsidRPr="00187B04">
        <w:t>Buried Reinforcing</w:t>
      </w:r>
      <w:r>
        <w:t>.</w:t>
      </w:r>
    </w:p>
    <w:p w14:paraId="04C9DF52" w14:textId="77777777" w:rsidR="00187B04" w:rsidRPr="00187B04" w:rsidRDefault="00187B04" w:rsidP="0058189E">
      <w:pPr>
        <w:pStyle w:val="List1"/>
        <w:numPr>
          <w:ilvl w:val="0"/>
          <w:numId w:val="35"/>
        </w:numPr>
      </w:pPr>
      <w:r w:rsidRPr="00187B04">
        <w:t>Weight tube and hand railings.</w:t>
      </w:r>
    </w:p>
    <w:p w14:paraId="4F88F4BA" w14:textId="38324A56" w:rsidR="00187B04" w:rsidRPr="00187B04" w:rsidRDefault="00187B04" w:rsidP="0058189E">
      <w:pPr>
        <w:pStyle w:val="List1"/>
        <w:numPr>
          <w:ilvl w:val="0"/>
          <w:numId w:val="35"/>
        </w:numPr>
      </w:pPr>
      <w:r w:rsidRPr="00187B04">
        <w:t>Alternators and fuel tanks</w:t>
      </w:r>
      <w:r>
        <w:t>.</w:t>
      </w:r>
    </w:p>
    <w:p w14:paraId="5421564A" w14:textId="0EC6CE91" w:rsidR="00187B04" w:rsidRPr="00187B04" w:rsidRDefault="00187B04" w:rsidP="0058189E">
      <w:pPr>
        <w:pStyle w:val="List1"/>
        <w:numPr>
          <w:ilvl w:val="0"/>
          <w:numId w:val="35"/>
        </w:numPr>
      </w:pPr>
      <w:del w:id="148" w:author="Adam Hay" w:date="2017-03-29T22:59:00Z">
        <w:r w:rsidRPr="00187B04" w:rsidDel="0058609B">
          <w:delText xml:space="preserve">Fog </w:delText>
        </w:r>
      </w:del>
      <w:ins w:id="149" w:author="Adam Hay" w:date="2017-03-29T22:59:00Z">
        <w:r w:rsidR="0058609B">
          <w:t>Audible</w:t>
        </w:r>
        <w:r w:rsidR="0058609B" w:rsidRPr="00187B04">
          <w:t xml:space="preserve"> </w:t>
        </w:r>
      </w:ins>
      <w:r w:rsidRPr="00187B04">
        <w:t>signal stacks</w:t>
      </w:r>
      <w:r>
        <w:t>.</w:t>
      </w:r>
    </w:p>
    <w:p w14:paraId="058FB397" w14:textId="3B9E59EA" w:rsidR="003A30F5" w:rsidRDefault="00187B04" w:rsidP="0058189E">
      <w:pPr>
        <w:pStyle w:val="List1"/>
        <w:numPr>
          <w:ilvl w:val="0"/>
          <w:numId w:val="35"/>
        </w:numPr>
      </w:pPr>
      <w:r w:rsidRPr="00187B04">
        <w:t>Radar antennas</w:t>
      </w:r>
      <w:r>
        <w:t>.</w:t>
      </w:r>
    </w:p>
    <w:p w14:paraId="04A908B5" w14:textId="69AC83A1" w:rsidR="00187B04" w:rsidRDefault="00187B04" w:rsidP="00187B04">
      <w:pPr>
        <w:pStyle w:val="Heading1"/>
      </w:pPr>
      <w:bookmarkStart w:id="150" w:name="_Toc471297698"/>
      <w:r>
        <w:t xml:space="preserve">MODULE </w:t>
      </w:r>
      <w:r w:rsidR="0058189E">
        <w:t>6</w:t>
      </w:r>
      <w:r>
        <w:t xml:space="preserve"> – </w:t>
      </w:r>
      <w:r w:rsidR="0058189E" w:rsidRPr="0058189E">
        <w:rPr>
          <w:caps w:val="0"/>
        </w:rPr>
        <w:t>LIGHTNING PROTECTION SYSTEM MAINTENANCE</w:t>
      </w:r>
      <w:bookmarkEnd w:id="150"/>
    </w:p>
    <w:p w14:paraId="63BFBFE0" w14:textId="77777777" w:rsidR="00187B04" w:rsidRDefault="00187B04" w:rsidP="00187B04">
      <w:pPr>
        <w:pStyle w:val="Heading1separatationline"/>
      </w:pPr>
    </w:p>
    <w:p w14:paraId="4E30D016" w14:textId="77777777" w:rsidR="00187B04" w:rsidRDefault="00187B04" w:rsidP="00187B04">
      <w:pPr>
        <w:pStyle w:val="Heading2"/>
      </w:pPr>
      <w:bookmarkStart w:id="151" w:name="_Toc471297699"/>
      <w:r>
        <w:t>Scope</w:t>
      </w:r>
      <w:bookmarkEnd w:id="151"/>
    </w:p>
    <w:p w14:paraId="41ABC26B" w14:textId="77777777" w:rsidR="00187B04" w:rsidRDefault="00187B04" w:rsidP="00187B04">
      <w:pPr>
        <w:pStyle w:val="Heading2separationline"/>
      </w:pPr>
    </w:p>
    <w:p w14:paraId="754E6852" w14:textId="73C107DA" w:rsidR="00187B04" w:rsidRPr="00D34F9C" w:rsidRDefault="0058189E" w:rsidP="00187B04">
      <w:pPr>
        <w:pStyle w:val="BodyText"/>
      </w:pPr>
      <w:r w:rsidRPr="0058189E">
        <w:t>This module covers all aspects associated with periodic inspection and maintenance of a lightning protection system.</w:t>
      </w:r>
    </w:p>
    <w:p w14:paraId="5C050FBE" w14:textId="77777777" w:rsidR="00187B04" w:rsidRDefault="00187B04" w:rsidP="00187B04">
      <w:pPr>
        <w:pStyle w:val="Heading2"/>
      </w:pPr>
      <w:bookmarkStart w:id="152" w:name="_Toc471297700"/>
      <w:r>
        <w:t>Learning Objective</w:t>
      </w:r>
      <w:bookmarkEnd w:id="152"/>
    </w:p>
    <w:p w14:paraId="4939D2E6" w14:textId="77777777" w:rsidR="00187B04" w:rsidRDefault="00187B04" w:rsidP="00187B04">
      <w:pPr>
        <w:pStyle w:val="Heading2separationline"/>
      </w:pPr>
    </w:p>
    <w:p w14:paraId="4A5CAA74" w14:textId="300BFCB1" w:rsidR="00187B04" w:rsidRPr="00FD3637" w:rsidRDefault="0058189E" w:rsidP="00187B04">
      <w:pPr>
        <w:pStyle w:val="BodyText"/>
      </w:pPr>
      <w:r w:rsidRPr="0058189E">
        <w:t xml:space="preserve">To gain a </w:t>
      </w:r>
      <w:r w:rsidRPr="0058189E">
        <w:rPr>
          <w:b/>
        </w:rPr>
        <w:t>satisfactory</w:t>
      </w:r>
      <w:r w:rsidRPr="0058189E">
        <w:t xml:space="preserve"> understanding of the periodic steps needed to maintain and inspect a lightning protection system.</w:t>
      </w:r>
    </w:p>
    <w:p w14:paraId="6004095E" w14:textId="77777777" w:rsidR="00187B04" w:rsidRDefault="00187B04" w:rsidP="00187B04">
      <w:pPr>
        <w:pStyle w:val="Heading2"/>
      </w:pPr>
      <w:bookmarkStart w:id="153" w:name="_Toc471297701"/>
      <w:r>
        <w:t>Syllabus</w:t>
      </w:r>
      <w:bookmarkEnd w:id="153"/>
    </w:p>
    <w:p w14:paraId="15E84433" w14:textId="77777777" w:rsidR="00187B04" w:rsidRPr="00FD3637" w:rsidRDefault="00187B04" w:rsidP="00187B04">
      <w:pPr>
        <w:pStyle w:val="Heading2separationline"/>
      </w:pPr>
    </w:p>
    <w:p w14:paraId="0A8D2555" w14:textId="77777777" w:rsidR="00187B04" w:rsidRDefault="00187B04" w:rsidP="00187B04">
      <w:pPr>
        <w:pStyle w:val="Heading3"/>
      </w:pPr>
      <w:bookmarkStart w:id="154" w:name="_Toc471297702"/>
      <w:r>
        <w:t xml:space="preserve">Lesson 1 – </w:t>
      </w:r>
      <w:r w:rsidRPr="009703CF">
        <w:t>Physical Protection</w:t>
      </w:r>
      <w:bookmarkEnd w:id="154"/>
    </w:p>
    <w:p w14:paraId="564BDD3C" w14:textId="6E438587" w:rsidR="00187B04" w:rsidRDefault="0058189E" w:rsidP="0058189E">
      <w:pPr>
        <w:pStyle w:val="List1"/>
        <w:numPr>
          <w:ilvl w:val="0"/>
          <w:numId w:val="37"/>
        </w:numPr>
      </w:pPr>
      <w:r w:rsidRPr="0058189E">
        <w:t>Inspection and Testing</w:t>
      </w:r>
    </w:p>
    <w:p w14:paraId="5744B88C" w14:textId="77777777" w:rsidR="00187B04" w:rsidRPr="00187B04" w:rsidRDefault="00187B04" w:rsidP="0058189E">
      <w:pPr>
        <w:pStyle w:val="List1"/>
        <w:numPr>
          <w:ilvl w:val="0"/>
          <w:numId w:val="34"/>
        </w:numPr>
      </w:pPr>
      <w:r w:rsidRPr="00187B04">
        <w:lastRenderedPageBreak/>
        <w:t>Protective zoning</w:t>
      </w:r>
      <w:r>
        <w:t>.</w:t>
      </w:r>
    </w:p>
    <w:p w14:paraId="0268C880" w14:textId="77777777" w:rsidR="00187B04" w:rsidRPr="00187B04" w:rsidRDefault="00187B04" w:rsidP="0058189E">
      <w:pPr>
        <w:pStyle w:val="List1"/>
        <w:numPr>
          <w:ilvl w:val="0"/>
          <w:numId w:val="34"/>
        </w:numPr>
      </w:pPr>
      <w:r w:rsidRPr="00187B04">
        <w:t>Managing incoming services</w:t>
      </w:r>
      <w:r>
        <w:t>.</w:t>
      </w:r>
    </w:p>
    <w:p w14:paraId="08E090B9" w14:textId="77777777" w:rsidR="00187B04" w:rsidRPr="00187B04" w:rsidRDefault="00187B04" w:rsidP="0058189E">
      <w:pPr>
        <w:pStyle w:val="List1"/>
        <w:numPr>
          <w:ilvl w:val="0"/>
          <w:numId w:val="34"/>
        </w:numPr>
      </w:pPr>
      <w:r w:rsidRPr="00187B04">
        <w:t>Antennas and fire system circuits</w:t>
      </w:r>
      <w:r>
        <w:t>.</w:t>
      </w:r>
    </w:p>
    <w:p w14:paraId="2A1CC1DB" w14:textId="77777777" w:rsidR="00187B04" w:rsidRDefault="00187B04" w:rsidP="0058189E">
      <w:pPr>
        <w:pStyle w:val="List1"/>
        <w:numPr>
          <w:ilvl w:val="0"/>
          <w:numId w:val="34"/>
        </w:numPr>
      </w:pPr>
      <w:r w:rsidRPr="00187B04">
        <w:t>Bonding of equipment, cubicles, cable distribution and station earth</w:t>
      </w:r>
      <w:r>
        <w:t>.</w:t>
      </w:r>
    </w:p>
    <w:p w14:paraId="3B2E9222" w14:textId="2E0F554A" w:rsidR="00187B04" w:rsidRDefault="0058189E" w:rsidP="00187B04">
      <w:pPr>
        <w:pStyle w:val="Heading1"/>
        <w:rPr>
          <w:caps w:val="0"/>
        </w:rPr>
      </w:pPr>
      <w:bookmarkStart w:id="155" w:name="_Toc369089497"/>
      <w:bookmarkStart w:id="156" w:name="_Toc471297703"/>
      <w:r w:rsidRPr="0058189E">
        <w:rPr>
          <w:caps w:val="0"/>
        </w:rPr>
        <w:t>MODULE 7 – PRACTICAL MAINTENANCE OF A LIGHTNING PROTECTION SYSTEM</w:t>
      </w:r>
      <w:bookmarkEnd w:id="155"/>
      <w:bookmarkEnd w:id="156"/>
    </w:p>
    <w:p w14:paraId="5D88C91D" w14:textId="77777777" w:rsidR="0058189E" w:rsidRDefault="0058189E" w:rsidP="0058189E">
      <w:pPr>
        <w:pStyle w:val="Heading1separatationline"/>
      </w:pPr>
    </w:p>
    <w:p w14:paraId="0BC67AD4" w14:textId="77777777" w:rsidR="0058189E" w:rsidRDefault="0058189E" w:rsidP="0058189E">
      <w:pPr>
        <w:pStyle w:val="Heading2"/>
      </w:pPr>
      <w:bookmarkStart w:id="157" w:name="_Toc471297704"/>
      <w:r>
        <w:t>Scope</w:t>
      </w:r>
      <w:bookmarkEnd w:id="157"/>
    </w:p>
    <w:p w14:paraId="5862BEA7" w14:textId="77777777" w:rsidR="0058189E" w:rsidRDefault="0058189E" w:rsidP="0058189E">
      <w:pPr>
        <w:pStyle w:val="Heading2separationline"/>
      </w:pPr>
    </w:p>
    <w:p w14:paraId="5F38E9E1" w14:textId="00B0FDF0" w:rsidR="0058189E" w:rsidRPr="00D34F9C" w:rsidRDefault="0058189E" w:rsidP="0058189E">
      <w:pPr>
        <w:pStyle w:val="BodyText"/>
      </w:pPr>
      <w:r w:rsidRPr="0058189E">
        <w:t xml:space="preserve">This optional </w:t>
      </w:r>
      <w:r w:rsidRPr="0058189E">
        <w:rPr>
          <w:b/>
        </w:rPr>
        <w:t>practical</w:t>
      </w:r>
      <w:r w:rsidRPr="0058189E">
        <w:t xml:space="preserve"> module covers the steps taken to maintain a good lightning protection system ideally with a visit to a lighthouse with a suitable system.</w:t>
      </w:r>
    </w:p>
    <w:p w14:paraId="25713515" w14:textId="77777777" w:rsidR="0058189E" w:rsidRDefault="0058189E" w:rsidP="0058189E">
      <w:pPr>
        <w:pStyle w:val="Heading2"/>
      </w:pPr>
      <w:bookmarkStart w:id="158" w:name="_Toc471297705"/>
      <w:r>
        <w:t>Learning Objective</w:t>
      </w:r>
      <w:bookmarkEnd w:id="158"/>
    </w:p>
    <w:p w14:paraId="030E2007" w14:textId="77777777" w:rsidR="0058189E" w:rsidRDefault="0058189E" w:rsidP="0058189E">
      <w:pPr>
        <w:pStyle w:val="Heading2separationline"/>
      </w:pPr>
    </w:p>
    <w:p w14:paraId="4FEF6543" w14:textId="3F4CC9A2" w:rsidR="0058189E" w:rsidRPr="00FD3637" w:rsidRDefault="0058189E" w:rsidP="0058189E">
      <w:pPr>
        <w:pStyle w:val="BodyText"/>
      </w:pPr>
      <w:r w:rsidRPr="0058189E">
        <w:t xml:space="preserve">To participate in and gain a </w:t>
      </w:r>
      <w:r w:rsidRPr="0058189E">
        <w:rPr>
          <w:b/>
        </w:rPr>
        <w:t>satisfactory</w:t>
      </w:r>
      <w:r w:rsidRPr="0058189E">
        <w:t xml:space="preserve"> understanding of how to inspect and test lightning protection systems.</w:t>
      </w:r>
    </w:p>
    <w:p w14:paraId="2E0CA870" w14:textId="77777777" w:rsidR="0058189E" w:rsidRDefault="0058189E" w:rsidP="0058189E">
      <w:pPr>
        <w:pStyle w:val="Heading2"/>
      </w:pPr>
      <w:bookmarkStart w:id="159" w:name="_Toc471297706"/>
      <w:r>
        <w:t>Syllabus</w:t>
      </w:r>
      <w:bookmarkEnd w:id="159"/>
    </w:p>
    <w:p w14:paraId="36A6AD26" w14:textId="77777777" w:rsidR="0058189E" w:rsidRPr="00FD3637" w:rsidRDefault="0058189E" w:rsidP="0058189E">
      <w:pPr>
        <w:pStyle w:val="Heading2separationline"/>
      </w:pPr>
    </w:p>
    <w:p w14:paraId="334D6A31" w14:textId="4A2A0AC4" w:rsidR="0058189E" w:rsidRDefault="0058189E" w:rsidP="0058189E">
      <w:pPr>
        <w:pStyle w:val="Heading3"/>
      </w:pPr>
      <w:bookmarkStart w:id="160" w:name="_Toc471297707"/>
      <w:r>
        <w:t xml:space="preserve">Lesson 1 – </w:t>
      </w:r>
      <w:r w:rsidRPr="0058189E">
        <w:t>Earth Electrode Testing</w:t>
      </w:r>
      <w:bookmarkEnd w:id="160"/>
    </w:p>
    <w:p w14:paraId="7322C5DA" w14:textId="181D15FA" w:rsidR="0058189E" w:rsidRPr="0058189E" w:rsidRDefault="0058189E" w:rsidP="0058189E">
      <w:pPr>
        <w:pStyle w:val="List1"/>
        <w:numPr>
          <w:ilvl w:val="0"/>
          <w:numId w:val="38"/>
        </w:numPr>
      </w:pPr>
      <w:r w:rsidRPr="0058189E">
        <w:t>Testing of earth electrodes – Methods</w:t>
      </w:r>
      <w:r>
        <w:t>.</w:t>
      </w:r>
    </w:p>
    <w:p w14:paraId="6CA664A6" w14:textId="180D2938" w:rsidR="0058189E" w:rsidRDefault="0058189E" w:rsidP="0058189E">
      <w:pPr>
        <w:pStyle w:val="List1"/>
        <w:numPr>
          <w:ilvl w:val="0"/>
          <w:numId w:val="34"/>
        </w:numPr>
      </w:pPr>
      <w:r w:rsidRPr="0058189E">
        <w:t>Calculating earth electrode resistance.</w:t>
      </w:r>
    </w:p>
    <w:p w14:paraId="63983367" w14:textId="1AE98228" w:rsidR="0058189E" w:rsidRDefault="0058189E" w:rsidP="0058189E">
      <w:pPr>
        <w:pStyle w:val="Heading3"/>
      </w:pPr>
      <w:bookmarkStart w:id="161" w:name="_Toc471297708"/>
      <w:r>
        <w:t>Lesson 2 – Inspections</w:t>
      </w:r>
      <w:bookmarkEnd w:id="161"/>
    </w:p>
    <w:p w14:paraId="03C7BA2D" w14:textId="77777777" w:rsidR="0058189E" w:rsidRPr="0058189E" w:rsidRDefault="0058189E" w:rsidP="0058189E">
      <w:pPr>
        <w:pStyle w:val="List1"/>
        <w:numPr>
          <w:ilvl w:val="0"/>
          <w:numId w:val="39"/>
        </w:numPr>
      </w:pPr>
      <w:r w:rsidRPr="0058189E">
        <w:t>Inspection of physical protection – Things to look for.</w:t>
      </w:r>
    </w:p>
    <w:p w14:paraId="203E156F" w14:textId="77777777" w:rsidR="0058189E" w:rsidRPr="0058189E" w:rsidRDefault="0058189E" w:rsidP="0058189E">
      <w:pPr>
        <w:pStyle w:val="List1"/>
        <w:numPr>
          <w:ilvl w:val="0"/>
          <w:numId w:val="38"/>
        </w:numPr>
      </w:pPr>
      <w:r w:rsidRPr="0058189E">
        <w:t>Inspection of surge arrestor – Things to look for.</w:t>
      </w:r>
    </w:p>
    <w:p w14:paraId="08C908F0" w14:textId="2EE0CAB3" w:rsidR="0058189E" w:rsidRPr="0058189E" w:rsidRDefault="0058189E" w:rsidP="0058189E">
      <w:pPr>
        <w:pStyle w:val="List1"/>
        <w:numPr>
          <w:ilvl w:val="0"/>
          <w:numId w:val="38"/>
        </w:numPr>
      </w:pPr>
      <w:r w:rsidRPr="0058189E">
        <w:t>Inspection of equipotential bonding</w:t>
      </w:r>
      <w:r>
        <w:t>.</w:t>
      </w:r>
    </w:p>
    <w:p w14:paraId="08114DFC" w14:textId="00CCF552" w:rsidR="0058189E" w:rsidRPr="0058189E" w:rsidRDefault="0058189E" w:rsidP="0058189E">
      <w:pPr>
        <w:pStyle w:val="List1"/>
        <w:numPr>
          <w:ilvl w:val="0"/>
          <w:numId w:val="38"/>
        </w:numPr>
      </w:pPr>
      <w:r w:rsidRPr="0058189E">
        <w:t>Maintenance records</w:t>
      </w:r>
      <w:r>
        <w:t>.</w:t>
      </w:r>
      <w:bookmarkStart w:id="162" w:name="_GoBack"/>
      <w:bookmarkEnd w:id="162"/>
    </w:p>
    <w:sectPr w:rsidR="0058189E" w:rsidRPr="0058189E"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DCFE8" w14:textId="77777777" w:rsidR="00D8614F" w:rsidRDefault="00D8614F" w:rsidP="003274DB">
      <w:r>
        <w:separator/>
      </w:r>
    </w:p>
    <w:p w14:paraId="572DC787" w14:textId="77777777" w:rsidR="00D8614F" w:rsidRDefault="00D8614F"/>
    <w:p w14:paraId="124C747E" w14:textId="77777777" w:rsidR="00D8614F" w:rsidRDefault="00D8614F"/>
    <w:p w14:paraId="1A1DAF36" w14:textId="77777777" w:rsidR="00D8614F" w:rsidRDefault="00D8614F"/>
  </w:endnote>
  <w:endnote w:type="continuationSeparator" w:id="0">
    <w:p w14:paraId="06D3D2C7" w14:textId="77777777" w:rsidR="00D8614F" w:rsidRDefault="00D8614F" w:rsidP="003274DB">
      <w:r>
        <w:continuationSeparator/>
      </w:r>
    </w:p>
    <w:p w14:paraId="0749DEC2" w14:textId="77777777" w:rsidR="00D8614F" w:rsidRDefault="00D8614F"/>
    <w:p w14:paraId="37F37060" w14:textId="77777777" w:rsidR="00D8614F" w:rsidRDefault="00D8614F"/>
    <w:p w14:paraId="112AD9AF" w14:textId="77777777" w:rsidR="00D8614F" w:rsidRDefault="00D86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58609B" w:rsidRPr="00AC24F4" w:rsidRDefault="0058609B"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C76EEEC" w14:textId="2C06B133" w:rsidR="0058609B" w:rsidRPr="00AC24F4" w:rsidRDefault="0058609B"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ins w:id="6" w:author="Seamus Doyle" w:date="2017-03-04T18:16:00Z">
      <w:r>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58609B" w:rsidRPr="00DE397B" w:rsidRDefault="0058609B"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58609B" w:rsidRPr="00DE397B" w:rsidRDefault="0058609B"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58609B" w:rsidRPr="00ED2A8D" w:rsidRDefault="0058609B" w:rsidP="00105104">
    <w:pPr>
      <w:pStyle w:val="Footer"/>
    </w:pPr>
    <w:r w:rsidRPr="00DE397B">
      <w:rPr>
        <w:rFonts w:ascii="Avenir Next Condensed" w:hAnsi="Avenir Next Condensed"/>
        <w:iCs/>
        <w:color w:val="00558C"/>
        <w:sz w:val="14"/>
        <w:szCs w:val="14"/>
      </w:rPr>
      <w:t xml:space="preserve">Association </w:t>
    </w:r>
    <w:proofErr w:type="spellStart"/>
    <w:r w:rsidRPr="00DE397B">
      <w:rPr>
        <w:rFonts w:ascii="Avenir Next Condensed" w:hAnsi="Avenir Next Condensed"/>
        <w:iCs/>
        <w:color w:val="00558C"/>
        <w:sz w:val="14"/>
        <w:szCs w:val="14"/>
      </w:rPr>
      <w:t>Internationale</w:t>
    </w:r>
    <w:proofErr w:type="spellEnd"/>
    <w:r w:rsidRPr="00DE397B">
      <w:rPr>
        <w:rFonts w:ascii="Avenir Next Condensed" w:hAnsi="Avenir Next Condensed"/>
        <w:iCs/>
        <w:color w:val="00558C"/>
        <w:sz w:val="14"/>
        <w:szCs w:val="14"/>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58609B" w:rsidRPr="003028AF" w:rsidRDefault="0058609B" w:rsidP="003028AF">
    <w:pPr>
      <w:pStyle w:val="Footer"/>
      <w:rPr>
        <w:sz w:val="15"/>
        <w:szCs w:val="15"/>
      </w:rPr>
    </w:pPr>
  </w:p>
  <w:p w14:paraId="7CC1A0EC" w14:textId="77777777" w:rsidR="0058609B" w:rsidRDefault="0058609B" w:rsidP="00AB4A21">
    <w:pPr>
      <w:pStyle w:val="Footerportrait"/>
    </w:pPr>
  </w:p>
  <w:p w14:paraId="2B4785A8" w14:textId="77777777" w:rsidR="0058609B" w:rsidRPr="004761CB" w:rsidRDefault="00D8614F" w:rsidP="00AB4A21">
    <w:pPr>
      <w:pStyle w:val="Footerportrait"/>
      <w:rPr>
        <w:b w:val="0"/>
      </w:rPr>
    </w:pPr>
    <w:r>
      <w:fldChar w:fldCharType="begin"/>
    </w:r>
    <w:r>
      <w:instrText xml:space="preserve"> STYLEREF "Document type" \* MERGEFORMAT </w:instrText>
    </w:r>
    <w:r>
      <w:fldChar w:fldCharType="separate"/>
    </w:r>
    <w:r w:rsidR="004A35D6" w:rsidRPr="004A35D6">
      <w:rPr>
        <w:b w:val="0"/>
        <w:bCs/>
      </w:rPr>
      <w:t>IALA Model Course</w:t>
    </w:r>
    <w:r>
      <w:rPr>
        <w:b w:val="0"/>
        <w:bCs/>
      </w:rPr>
      <w:fldChar w:fldCharType="end"/>
    </w:r>
    <w:r w:rsidR="0058609B">
      <w:t xml:space="preserve"> </w:t>
    </w:r>
    <w:r w:rsidR="0058609B" w:rsidRPr="004761CB">
      <w:rPr>
        <w:b w:val="0"/>
      </w:rPr>
      <w:fldChar w:fldCharType="begin"/>
    </w:r>
    <w:r w:rsidR="0058609B" w:rsidRPr="004761CB">
      <w:rPr>
        <w:b w:val="0"/>
      </w:rPr>
      <w:instrText xml:space="preserve"> STYLEREF "Document number" \* MERGEFORMAT </w:instrText>
    </w:r>
    <w:r w:rsidR="0058609B" w:rsidRPr="004761CB">
      <w:rPr>
        <w:b w:val="0"/>
      </w:rPr>
      <w:fldChar w:fldCharType="separate"/>
    </w:r>
    <w:r w:rsidR="004A35D6">
      <w:rPr>
        <w:b w:val="0"/>
      </w:rPr>
      <w:t>L2.2.7</w:t>
    </w:r>
    <w:r w:rsidR="0058609B" w:rsidRPr="004761CB">
      <w:rPr>
        <w:b w:val="0"/>
      </w:rPr>
      <w:fldChar w:fldCharType="end"/>
    </w:r>
    <w:r w:rsidR="0058609B" w:rsidRPr="004761CB">
      <w:rPr>
        <w:b w:val="0"/>
      </w:rPr>
      <w:t xml:space="preserve"> – </w:t>
    </w:r>
    <w:r w:rsidR="0058609B" w:rsidRPr="004761CB">
      <w:rPr>
        <w:b w:val="0"/>
      </w:rPr>
      <w:fldChar w:fldCharType="begin"/>
    </w:r>
    <w:r w:rsidR="0058609B" w:rsidRPr="004761CB">
      <w:rPr>
        <w:b w:val="0"/>
      </w:rPr>
      <w:instrText xml:space="preserve"> STYLEREF "Document name" \* MERGEFORMAT </w:instrText>
    </w:r>
    <w:r w:rsidR="0058609B" w:rsidRPr="004761CB">
      <w:rPr>
        <w:b w:val="0"/>
      </w:rPr>
      <w:fldChar w:fldCharType="separate"/>
    </w:r>
    <w:r w:rsidR="004A35D6">
      <w:rPr>
        <w:b w:val="0"/>
      </w:rPr>
      <w:t>Level 2 – Lightning Protection</w:t>
    </w:r>
    <w:r w:rsidR="0058609B" w:rsidRPr="004761CB">
      <w:rPr>
        <w:b w:val="0"/>
      </w:rPr>
      <w:fldChar w:fldCharType="end"/>
    </w:r>
    <w:r w:rsidR="0058609B" w:rsidRPr="004761CB">
      <w:rPr>
        <w:b w:val="0"/>
      </w:rPr>
      <w:tab/>
    </w:r>
  </w:p>
  <w:p w14:paraId="71DF44B0" w14:textId="77777777" w:rsidR="0058609B" w:rsidRPr="004761CB" w:rsidRDefault="0058609B" w:rsidP="003028AF">
    <w:pPr>
      <w:pStyle w:val="Footer"/>
      <w:framePr w:wrap="none" w:vAnchor="text" w:hAnchor="page" w:x="10882" w:y="1"/>
      <w:rPr>
        <w:rStyle w:val="PageNumber"/>
        <w:color w:val="00558C"/>
        <w:szCs w:val="15"/>
      </w:rPr>
    </w:pPr>
    <w:r w:rsidRPr="004761CB">
      <w:rPr>
        <w:rStyle w:val="PageNumber"/>
        <w:color w:val="00558C"/>
        <w:szCs w:val="15"/>
      </w:rPr>
      <w:t xml:space="preserve">P </w:t>
    </w:r>
    <w:r w:rsidRPr="004761CB">
      <w:rPr>
        <w:rStyle w:val="PageNumber"/>
        <w:color w:val="00558C"/>
        <w:szCs w:val="15"/>
      </w:rPr>
      <w:fldChar w:fldCharType="begin"/>
    </w:r>
    <w:r w:rsidRPr="004761CB">
      <w:rPr>
        <w:rStyle w:val="PageNumber"/>
        <w:color w:val="00558C"/>
        <w:szCs w:val="15"/>
      </w:rPr>
      <w:instrText xml:space="preserve">PAGE  </w:instrText>
    </w:r>
    <w:r w:rsidRPr="004761CB">
      <w:rPr>
        <w:rStyle w:val="PageNumber"/>
        <w:color w:val="00558C"/>
        <w:szCs w:val="15"/>
      </w:rPr>
      <w:fldChar w:fldCharType="separate"/>
    </w:r>
    <w:r w:rsidR="004A35D6">
      <w:rPr>
        <w:rStyle w:val="PageNumber"/>
        <w:noProof/>
        <w:color w:val="00558C"/>
        <w:szCs w:val="15"/>
      </w:rPr>
      <w:t>5</w:t>
    </w:r>
    <w:r w:rsidRPr="004761CB">
      <w:rPr>
        <w:rStyle w:val="PageNumber"/>
        <w:color w:val="00558C"/>
        <w:szCs w:val="15"/>
      </w:rPr>
      <w:fldChar w:fldCharType="end"/>
    </w:r>
  </w:p>
  <w:p w14:paraId="1D5AF8CB" w14:textId="77777777" w:rsidR="0058609B" w:rsidRPr="003028AF" w:rsidRDefault="0058609B" w:rsidP="00292085">
    <w:pPr>
      <w:pStyle w:val="Footereditionno"/>
      <w:tabs>
        <w:tab w:val="clear" w:pos="10206"/>
        <w:tab w:val="right" w:pos="10205"/>
      </w:tabs>
      <w:rPr>
        <w:szCs w:val="15"/>
      </w:rPr>
    </w:pPr>
    <w:r w:rsidRPr="004761CB">
      <w:rPr>
        <w:b w:val="0"/>
        <w:szCs w:val="15"/>
      </w:rPr>
      <w:fldChar w:fldCharType="begin"/>
    </w:r>
    <w:r w:rsidRPr="004761CB">
      <w:rPr>
        <w:b w:val="0"/>
        <w:szCs w:val="15"/>
      </w:rPr>
      <w:instrText xml:space="preserve"> STYLEREF "Edition number" \* MERGEFORMAT </w:instrText>
    </w:r>
    <w:r w:rsidRPr="004761CB">
      <w:rPr>
        <w:b w:val="0"/>
        <w:szCs w:val="15"/>
      </w:rPr>
      <w:fldChar w:fldCharType="separate"/>
    </w:r>
    <w:r w:rsidR="004A35D6" w:rsidRPr="004A35D6">
      <w:rPr>
        <w:b w:val="0"/>
        <w:bCs/>
        <w:noProof/>
        <w:szCs w:val="15"/>
        <w:lang w:val="en-US"/>
      </w:rPr>
      <w:t>Edition 21.0</w:t>
    </w:r>
    <w:r w:rsidRPr="004761CB">
      <w:rPr>
        <w:b w:val="0"/>
        <w:szCs w:val="15"/>
      </w:rPr>
      <w:fldChar w:fldCharType="end"/>
    </w:r>
    <w:r w:rsidRPr="004761CB">
      <w:rPr>
        <w:b w:val="0"/>
        <w:szCs w:val="15"/>
      </w:rPr>
      <w:t xml:space="preserve">  </w:t>
    </w:r>
    <w:r w:rsidRPr="004761CB">
      <w:rPr>
        <w:b w:val="0"/>
        <w:szCs w:val="15"/>
      </w:rPr>
      <w:fldChar w:fldCharType="begin"/>
    </w:r>
    <w:r w:rsidRPr="004761CB">
      <w:rPr>
        <w:b w:val="0"/>
        <w:szCs w:val="15"/>
      </w:rPr>
      <w:instrText xml:space="preserve"> STYLEREF "Document date" \* MERGEFORMAT </w:instrText>
    </w:r>
    <w:r w:rsidRPr="004761CB">
      <w:rPr>
        <w:b w:val="0"/>
        <w:szCs w:val="15"/>
      </w:rPr>
      <w:fldChar w:fldCharType="separate"/>
    </w:r>
    <w:r w:rsidR="004A35D6" w:rsidRPr="004A35D6">
      <w:rPr>
        <w:b w:val="0"/>
        <w:bCs/>
        <w:noProof/>
        <w:szCs w:val="15"/>
        <w:lang w:val="en-US"/>
      </w:rPr>
      <w:t>December</w:t>
    </w:r>
    <w:r w:rsidR="004A35D6">
      <w:rPr>
        <w:b w:val="0"/>
        <w:noProof/>
        <w:szCs w:val="15"/>
      </w:rPr>
      <w:t xml:space="preserve"> June 20173</w:t>
    </w:r>
    <w:r w:rsidRPr="004761CB">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58609B" w:rsidRPr="002C5134" w:rsidRDefault="0058609B" w:rsidP="002C5134">
    <w:pPr>
      <w:pStyle w:val="Footer"/>
      <w:rPr>
        <w:sz w:val="15"/>
        <w:szCs w:val="15"/>
      </w:rPr>
    </w:pPr>
  </w:p>
  <w:p w14:paraId="06D21433" w14:textId="77777777" w:rsidR="0058609B" w:rsidRDefault="0058609B" w:rsidP="00D2697A">
    <w:pPr>
      <w:pStyle w:val="Footerlandscape"/>
    </w:pPr>
  </w:p>
  <w:p w14:paraId="445DAD76" w14:textId="77777777" w:rsidR="0058609B" w:rsidRPr="004761CB" w:rsidRDefault="0058609B" w:rsidP="00D2697A">
    <w:pPr>
      <w:pStyle w:val="Footerlandscape"/>
      <w:rPr>
        <w:rStyle w:val="PageNumber"/>
        <w:b w:val="0"/>
        <w:szCs w:val="15"/>
      </w:rPr>
    </w:pPr>
    <w:r w:rsidRPr="004761CB">
      <w:rPr>
        <w:b w:val="0"/>
      </w:rPr>
      <w:fldChar w:fldCharType="begin"/>
    </w:r>
    <w:r w:rsidRPr="004761CB">
      <w:rPr>
        <w:b w:val="0"/>
      </w:rPr>
      <w:instrText xml:space="preserve"> STYLEREF "Document type" \* MERGEFORMAT </w:instrText>
    </w:r>
    <w:r w:rsidRPr="004761CB">
      <w:rPr>
        <w:b w:val="0"/>
      </w:rPr>
      <w:fldChar w:fldCharType="separate"/>
    </w:r>
    <w:r w:rsidR="004A35D6" w:rsidRPr="004A35D6">
      <w:rPr>
        <w:b w:val="0"/>
        <w:bCs/>
        <w:noProof/>
      </w:rPr>
      <w:t>IALA Model Course</w:t>
    </w:r>
    <w:r w:rsidRPr="004761CB">
      <w:rPr>
        <w:b w:val="0"/>
        <w:bCs/>
        <w:noProof/>
      </w:rPr>
      <w:fldChar w:fldCharType="end"/>
    </w:r>
    <w:r w:rsidRPr="004761CB">
      <w:rPr>
        <w:b w:val="0"/>
      </w:rPr>
      <w:t xml:space="preserve"> </w:t>
    </w:r>
    <w:r w:rsidRPr="004761CB">
      <w:rPr>
        <w:b w:val="0"/>
      </w:rPr>
      <w:fldChar w:fldCharType="begin"/>
    </w:r>
    <w:r w:rsidRPr="004761CB">
      <w:rPr>
        <w:b w:val="0"/>
      </w:rPr>
      <w:instrText xml:space="preserve"> STYLEREF "Document number" \* MERGEFORMAT </w:instrText>
    </w:r>
    <w:r w:rsidRPr="004761CB">
      <w:rPr>
        <w:b w:val="0"/>
      </w:rPr>
      <w:fldChar w:fldCharType="separate"/>
    </w:r>
    <w:r w:rsidR="004A35D6">
      <w:rPr>
        <w:b w:val="0"/>
        <w:noProof/>
      </w:rPr>
      <w:t>L2.2.7</w:t>
    </w:r>
    <w:r w:rsidRPr="004761CB">
      <w:rPr>
        <w:b w:val="0"/>
        <w:noProof/>
      </w:rPr>
      <w:fldChar w:fldCharType="end"/>
    </w:r>
    <w:r w:rsidRPr="004761CB">
      <w:rPr>
        <w:b w:val="0"/>
      </w:rPr>
      <w:t xml:space="preserve"> – </w:t>
    </w:r>
    <w:r w:rsidRPr="004761CB">
      <w:rPr>
        <w:b w:val="0"/>
      </w:rPr>
      <w:fldChar w:fldCharType="begin"/>
    </w:r>
    <w:r w:rsidRPr="004761CB">
      <w:rPr>
        <w:b w:val="0"/>
      </w:rPr>
      <w:instrText xml:space="preserve"> STYLEREF "Document name" \* MERGEFORMAT </w:instrText>
    </w:r>
    <w:r w:rsidRPr="004761CB">
      <w:rPr>
        <w:b w:val="0"/>
      </w:rPr>
      <w:fldChar w:fldCharType="separate"/>
    </w:r>
    <w:r w:rsidR="004A35D6">
      <w:rPr>
        <w:b w:val="0"/>
        <w:noProof/>
      </w:rPr>
      <w:t>Level 2 – Lightning Protection</w:t>
    </w:r>
    <w:r w:rsidRPr="004761CB">
      <w:rPr>
        <w:b w:val="0"/>
        <w:noProof/>
      </w:rPr>
      <w:fldChar w:fldCharType="end"/>
    </w:r>
  </w:p>
  <w:p w14:paraId="58D465E7" w14:textId="77777777" w:rsidR="0058609B" w:rsidRPr="00480D65" w:rsidRDefault="0058609B" w:rsidP="00D2697A">
    <w:pPr>
      <w:pStyle w:val="Footerlandscape"/>
    </w:pPr>
    <w:r w:rsidRPr="004761CB">
      <w:rPr>
        <w:b w:val="0"/>
      </w:rPr>
      <w:fldChar w:fldCharType="begin"/>
    </w:r>
    <w:r w:rsidRPr="004761CB">
      <w:rPr>
        <w:b w:val="0"/>
      </w:rPr>
      <w:instrText xml:space="preserve"> STYLEREF "Edition number" \* MERGEFORMAT </w:instrText>
    </w:r>
    <w:r w:rsidRPr="004761CB">
      <w:rPr>
        <w:b w:val="0"/>
      </w:rPr>
      <w:fldChar w:fldCharType="separate"/>
    </w:r>
    <w:r w:rsidR="004A35D6" w:rsidRPr="004A35D6">
      <w:rPr>
        <w:b w:val="0"/>
        <w:bCs/>
        <w:noProof/>
      </w:rPr>
      <w:t>Edition 21.0</w:t>
    </w:r>
    <w:r w:rsidRPr="004761CB">
      <w:rPr>
        <w:b w:val="0"/>
        <w:bCs/>
        <w:noProof/>
      </w:rPr>
      <w:fldChar w:fldCharType="end"/>
    </w:r>
    <w:r w:rsidRPr="004761CB">
      <w:rPr>
        <w:b w:val="0"/>
      </w:rPr>
      <w:t xml:space="preserve">  </w:t>
    </w:r>
    <w:r w:rsidRPr="004761CB">
      <w:rPr>
        <w:b w:val="0"/>
      </w:rPr>
      <w:fldChar w:fldCharType="begin"/>
    </w:r>
    <w:r w:rsidRPr="004761CB">
      <w:rPr>
        <w:b w:val="0"/>
      </w:rPr>
      <w:instrText xml:space="preserve"> STYLEREF "Document date" \* MERGEFORMAT </w:instrText>
    </w:r>
    <w:r w:rsidRPr="004761CB">
      <w:rPr>
        <w:b w:val="0"/>
      </w:rPr>
      <w:fldChar w:fldCharType="separate"/>
    </w:r>
    <w:r w:rsidR="004A35D6" w:rsidRPr="004A35D6">
      <w:rPr>
        <w:b w:val="0"/>
        <w:bCs/>
        <w:noProof/>
      </w:rPr>
      <w:t>December June</w:t>
    </w:r>
    <w:r w:rsidR="004A35D6">
      <w:rPr>
        <w:b w:val="0"/>
        <w:noProof/>
      </w:rPr>
      <w:t xml:space="preserve"> 20173</w:t>
    </w:r>
    <w:r w:rsidRPr="004761CB">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A35D6">
      <w:rPr>
        <w:noProof/>
      </w:rPr>
      <w:t>12</w:t>
    </w:r>
    <w:r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08ED9" w14:textId="77777777" w:rsidR="00D8614F" w:rsidRDefault="00D8614F">
      <w:r>
        <w:separator/>
      </w:r>
    </w:p>
    <w:p w14:paraId="577509CD" w14:textId="77777777" w:rsidR="00D8614F" w:rsidRDefault="00D8614F"/>
  </w:footnote>
  <w:footnote w:type="continuationSeparator" w:id="0">
    <w:p w14:paraId="3B304917" w14:textId="77777777" w:rsidR="00D8614F" w:rsidRDefault="00D8614F" w:rsidP="003274DB">
      <w:r>
        <w:continuationSeparator/>
      </w:r>
    </w:p>
    <w:p w14:paraId="4670BC24" w14:textId="77777777" w:rsidR="00D8614F" w:rsidRDefault="00D8614F"/>
    <w:p w14:paraId="6DEE812D" w14:textId="77777777" w:rsidR="00D8614F" w:rsidRDefault="00D8614F"/>
    <w:p w14:paraId="71DE7BDA" w14:textId="77777777" w:rsidR="00D8614F" w:rsidRDefault="00D861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503BC" w14:textId="502D4F56" w:rsidR="004A35D6" w:rsidRDefault="004A35D6" w:rsidP="005853FD">
    <w:pPr>
      <w:pStyle w:val="Header"/>
      <w:jc w:val="right"/>
    </w:pPr>
    <w:r>
      <w:t>ENG6-11.1.6</w:t>
    </w:r>
  </w:p>
  <w:p w14:paraId="1AFDE6A6" w14:textId="754982CF" w:rsidR="0058609B" w:rsidRPr="00ED2A8D" w:rsidRDefault="0058609B" w:rsidP="005853FD">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A35D6">
      <w:t xml:space="preserve">Formerly </w:t>
    </w:r>
    <w:r>
      <w:t>ENG6-10.24</w:t>
    </w:r>
  </w:p>
  <w:p w14:paraId="19862EF8" w14:textId="77777777" w:rsidR="0058609B" w:rsidRPr="00ED2A8D" w:rsidRDefault="0058609B" w:rsidP="008747E0">
    <w:pPr>
      <w:pStyle w:val="Header"/>
    </w:pPr>
  </w:p>
  <w:p w14:paraId="4BC4B091" w14:textId="77777777" w:rsidR="0058609B" w:rsidRDefault="0058609B" w:rsidP="008747E0">
    <w:pPr>
      <w:pStyle w:val="Header"/>
    </w:pPr>
  </w:p>
  <w:p w14:paraId="53B687A9" w14:textId="77777777" w:rsidR="0058609B" w:rsidRDefault="0058609B" w:rsidP="008747E0">
    <w:pPr>
      <w:pStyle w:val="Header"/>
    </w:pPr>
  </w:p>
  <w:p w14:paraId="1C7F4832" w14:textId="77777777" w:rsidR="0058609B" w:rsidRDefault="0058609B" w:rsidP="008747E0">
    <w:pPr>
      <w:pStyle w:val="Header"/>
    </w:pPr>
  </w:p>
  <w:p w14:paraId="5A016BEC" w14:textId="77777777" w:rsidR="0058609B" w:rsidRDefault="0058609B" w:rsidP="008747E0">
    <w:pPr>
      <w:pStyle w:val="Header"/>
    </w:pPr>
  </w:p>
  <w:p w14:paraId="03961AB3" w14:textId="77777777" w:rsidR="0058609B" w:rsidRDefault="0058609B" w:rsidP="008747E0">
    <w:pPr>
      <w:pStyle w:val="Header"/>
    </w:pPr>
    <w:r>
      <w:rPr>
        <w:noProof/>
        <w:lang w:val="en-IE" w:eastAsia="en-IE"/>
      </w:rPr>
      <w:drawing>
        <wp:anchor distT="0" distB="0" distL="114300" distR="114300" simplePos="0" relativeHeight="251656189" behindDoc="1" locked="0" layoutInCell="1" allowOverlap="1" wp14:anchorId="461FF855" wp14:editId="4D12EB6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58609B" w:rsidRPr="00ED2A8D" w:rsidRDefault="0058609B" w:rsidP="008747E0">
    <w:pPr>
      <w:pStyle w:val="Header"/>
    </w:pPr>
  </w:p>
  <w:p w14:paraId="5D248D47" w14:textId="77777777" w:rsidR="0058609B" w:rsidRPr="00ED2A8D" w:rsidRDefault="0058609B"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58609B" w:rsidRPr="00ED2A8D" w:rsidRDefault="0058609B"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58609B" w:rsidRPr="00ED2A8D" w:rsidRDefault="0058609B" w:rsidP="008747E0">
    <w:pPr>
      <w:pStyle w:val="Header"/>
    </w:pPr>
  </w:p>
  <w:p w14:paraId="001A2B3D" w14:textId="77777777" w:rsidR="0058609B" w:rsidRDefault="0058609B" w:rsidP="008747E0">
    <w:pPr>
      <w:pStyle w:val="Header"/>
    </w:pPr>
  </w:p>
  <w:p w14:paraId="06F960C3" w14:textId="77777777" w:rsidR="0058609B" w:rsidRDefault="0058609B" w:rsidP="008747E0">
    <w:pPr>
      <w:pStyle w:val="Header"/>
    </w:pPr>
  </w:p>
  <w:p w14:paraId="2801C2A7" w14:textId="77777777" w:rsidR="0058609B" w:rsidRDefault="0058609B" w:rsidP="008747E0">
    <w:pPr>
      <w:pStyle w:val="Header"/>
    </w:pPr>
  </w:p>
  <w:p w14:paraId="66955028" w14:textId="77777777" w:rsidR="0058609B" w:rsidRPr="00441393" w:rsidRDefault="0058609B" w:rsidP="00441393">
    <w:pPr>
      <w:pStyle w:val="Contents"/>
    </w:pPr>
    <w:r>
      <w:t>DOCUMENT REVISION</w:t>
    </w:r>
  </w:p>
  <w:p w14:paraId="0930F4C6" w14:textId="77777777" w:rsidR="0058609B" w:rsidRPr="00ED2A8D" w:rsidRDefault="0058609B" w:rsidP="008747E0">
    <w:pPr>
      <w:pStyle w:val="Header"/>
    </w:pPr>
  </w:p>
  <w:p w14:paraId="362B10D2" w14:textId="77777777" w:rsidR="0058609B" w:rsidRPr="00AC33A2" w:rsidRDefault="0058609B"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58609B" w:rsidRPr="00ED2A8D" w:rsidRDefault="0058609B"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58609B" w:rsidRPr="00ED2A8D" w:rsidRDefault="0058609B" w:rsidP="008747E0">
    <w:pPr>
      <w:pStyle w:val="Header"/>
    </w:pPr>
  </w:p>
  <w:p w14:paraId="468FCACF" w14:textId="77777777" w:rsidR="0058609B" w:rsidRDefault="0058609B" w:rsidP="008747E0">
    <w:pPr>
      <w:pStyle w:val="Header"/>
    </w:pPr>
  </w:p>
  <w:p w14:paraId="1564543A" w14:textId="77777777" w:rsidR="0058609B" w:rsidRDefault="0058609B" w:rsidP="008747E0">
    <w:pPr>
      <w:pStyle w:val="Header"/>
    </w:pPr>
  </w:p>
  <w:p w14:paraId="44FFE433" w14:textId="77777777" w:rsidR="0058609B" w:rsidRDefault="0058609B" w:rsidP="008747E0">
    <w:pPr>
      <w:pStyle w:val="Header"/>
    </w:pPr>
  </w:p>
  <w:p w14:paraId="27E25C09" w14:textId="77777777" w:rsidR="0058609B" w:rsidRPr="00441393" w:rsidRDefault="0058609B" w:rsidP="00441393">
    <w:pPr>
      <w:pStyle w:val="Contents"/>
    </w:pPr>
    <w:r>
      <w:t>CONTENTS</w:t>
    </w:r>
  </w:p>
  <w:p w14:paraId="31F18123" w14:textId="77777777" w:rsidR="0058609B" w:rsidRPr="00ED2A8D" w:rsidRDefault="0058609B" w:rsidP="008747E0">
    <w:pPr>
      <w:pStyle w:val="Header"/>
    </w:pPr>
  </w:p>
  <w:p w14:paraId="18F3FA94" w14:textId="77777777" w:rsidR="0058609B" w:rsidRPr="00AC33A2" w:rsidRDefault="0058609B"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58609B" w:rsidRDefault="0058609B"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E04A2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31E93B0"/>
    <w:lvl w:ilvl="0">
      <w:start w:val="1"/>
      <w:numFmt w:val="decimal"/>
      <w:lvlText w:val="%1."/>
      <w:lvlJc w:val="left"/>
      <w:pPr>
        <w:tabs>
          <w:tab w:val="num" w:pos="1800"/>
        </w:tabs>
        <w:ind w:left="1800" w:hanging="360"/>
      </w:pPr>
    </w:lvl>
  </w:abstractNum>
  <w:abstractNum w:abstractNumId="2">
    <w:nsid w:val="FFFFFF7D"/>
    <w:multiLevelType w:val="singleLevel"/>
    <w:tmpl w:val="3116857A"/>
    <w:lvl w:ilvl="0">
      <w:start w:val="1"/>
      <w:numFmt w:val="decimal"/>
      <w:lvlText w:val="%1."/>
      <w:lvlJc w:val="left"/>
      <w:pPr>
        <w:tabs>
          <w:tab w:val="num" w:pos="1440"/>
        </w:tabs>
        <w:ind w:left="1440" w:hanging="360"/>
      </w:pPr>
    </w:lvl>
  </w:abstractNum>
  <w:abstractNum w:abstractNumId="3">
    <w:nsid w:val="FFFFFF7F"/>
    <w:multiLevelType w:val="singleLevel"/>
    <w:tmpl w:val="4CB2CD86"/>
    <w:lvl w:ilvl="0">
      <w:start w:val="1"/>
      <w:numFmt w:val="decimal"/>
      <w:lvlText w:val="%1."/>
      <w:lvlJc w:val="left"/>
      <w:pPr>
        <w:tabs>
          <w:tab w:val="num" w:pos="720"/>
        </w:tabs>
        <w:ind w:left="720" w:hanging="360"/>
      </w:pPr>
    </w:lvl>
  </w:abstractNum>
  <w:abstractNum w:abstractNumId="4">
    <w:nsid w:val="FFFFFF80"/>
    <w:multiLevelType w:val="singleLevel"/>
    <w:tmpl w:val="3D6606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CCA4B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749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BE49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C3A2F20"/>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288A"/>
    <w:rsid w:val="00005AC9"/>
    <w:rsid w:val="00016D20"/>
    <w:rsid w:val="000174F9"/>
    <w:rsid w:val="00024972"/>
    <w:rsid w:val="000249C2"/>
    <w:rsid w:val="000258F6"/>
    <w:rsid w:val="000268A9"/>
    <w:rsid w:val="000327D0"/>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E5897"/>
    <w:rsid w:val="000F0F9F"/>
    <w:rsid w:val="000F2CFD"/>
    <w:rsid w:val="000F3F43"/>
    <w:rsid w:val="0010151D"/>
    <w:rsid w:val="00105104"/>
    <w:rsid w:val="00112B84"/>
    <w:rsid w:val="00113D5B"/>
    <w:rsid w:val="00113EFD"/>
    <w:rsid w:val="00113F8F"/>
    <w:rsid w:val="0011554E"/>
    <w:rsid w:val="001205DE"/>
    <w:rsid w:val="001214A0"/>
    <w:rsid w:val="001349DB"/>
    <w:rsid w:val="001361CD"/>
    <w:rsid w:val="00136E58"/>
    <w:rsid w:val="00153769"/>
    <w:rsid w:val="00156525"/>
    <w:rsid w:val="00161325"/>
    <w:rsid w:val="0017295E"/>
    <w:rsid w:val="00180C11"/>
    <w:rsid w:val="001836BE"/>
    <w:rsid w:val="001862D3"/>
    <w:rsid w:val="001875B1"/>
    <w:rsid w:val="00187B04"/>
    <w:rsid w:val="00196949"/>
    <w:rsid w:val="001C613E"/>
    <w:rsid w:val="001D4A3E"/>
    <w:rsid w:val="001E0F67"/>
    <w:rsid w:val="001E416D"/>
    <w:rsid w:val="001F509B"/>
    <w:rsid w:val="00201337"/>
    <w:rsid w:val="002022EA"/>
    <w:rsid w:val="00205B17"/>
    <w:rsid w:val="00205D9B"/>
    <w:rsid w:val="002204DA"/>
    <w:rsid w:val="0022371A"/>
    <w:rsid w:val="00236556"/>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2595"/>
    <w:rsid w:val="002E4993"/>
    <w:rsid w:val="002E5BAC"/>
    <w:rsid w:val="002E7635"/>
    <w:rsid w:val="002F0792"/>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77DFA"/>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075F4"/>
    <w:rsid w:val="0042518D"/>
    <w:rsid w:val="0042639D"/>
    <w:rsid w:val="00434423"/>
    <w:rsid w:val="00441393"/>
    <w:rsid w:val="00447CF0"/>
    <w:rsid w:val="00447E14"/>
    <w:rsid w:val="00456F10"/>
    <w:rsid w:val="00465491"/>
    <w:rsid w:val="004761CB"/>
    <w:rsid w:val="00480D65"/>
    <w:rsid w:val="00492A8D"/>
    <w:rsid w:val="004A35D6"/>
    <w:rsid w:val="004D0799"/>
    <w:rsid w:val="004E1D57"/>
    <w:rsid w:val="004E26D4"/>
    <w:rsid w:val="004E2F16"/>
    <w:rsid w:val="004F16C9"/>
    <w:rsid w:val="00503044"/>
    <w:rsid w:val="0050650A"/>
    <w:rsid w:val="00513460"/>
    <w:rsid w:val="00523666"/>
    <w:rsid w:val="00526234"/>
    <w:rsid w:val="00557434"/>
    <w:rsid w:val="0056220F"/>
    <w:rsid w:val="00580763"/>
    <w:rsid w:val="0058189E"/>
    <w:rsid w:val="005853FD"/>
    <w:rsid w:val="0058609B"/>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522F"/>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0BD"/>
    <w:rsid w:val="006975A8"/>
    <w:rsid w:val="006A2EC5"/>
    <w:rsid w:val="006A5D9D"/>
    <w:rsid w:val="006B767B"/>
    <w:rsid w:val="006D71B1"/>
    <w:rsid w:val="006E0818"/>
    <w:rsid w:val="006E0E7D"/>
    <w:rsid w:val="006F032D"/>
    <w:rsid w:val="006F1C14"/>
    <w:rsid w:val="006F4E8F"/>
    <w:rsid w:val="0070681D"/>
    <w:rsid w:val="00710B86"/>
    <w:rsid w:val="0072737A"/>
    <w:rsid w:val="00731DEE"/>
    <w:rsid w:val="007342FE"/>
    <w:rsid w:val="0074704E"/>
    <w:rsid w:val="00750AF1"/>
    <w:rsid w:val="007519FD"/>
    <w:rsid w:val="007542FF"/>
    <w:rsid w:val="007577D7"/>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67D5"/>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474E1"/>
    <w:rsid w:val="0095330D"/>
    <w:rsid w:val="00956797"/>
    <w:rsid w:val="009703CF"/>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04C1C"/>
    <w:rsid w:val="00A13E56"/>
    <w:rsid w:val="00A24838"/>
    <w:rsid w:val="00A40526"/>
    <w:rsid w:val="00A4308C"/>
    <w:rsid w:val="00A4469B"/>
    <w:rsid w:val="00A4708A"/>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07DB"/>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212"/>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14F"/>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194B"/>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291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6"/>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7577D7"/>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577D7"/>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E619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AD7A-5A5C-4A90-A7FE-EEB24B92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13971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cp:lastPrinted>2016-02-11T12:10:00Z</cp:lastPrinted>
  <dcterms:created xsi:type="dcterms:W3CDTF">2017-03-04T18:19:00Z</dcterms:created>
  <dcterms:modified xsi:type="dcterms:W3CDTF">2017-03-29T14:50:00Z</dcterms:modified>
  <cp:category/>
</cp:coreProperties>
</file>